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  <w:rPrChange w:id="0" w:author="白培华" w:date="2023-07-26T11:31:52Z"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</w:rPrChange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  <w:rPrChange w:id="1" w:author="白培华" w:date="2023-07-26T11:31:52Z"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</w:rPrChange>
        </w:rPr>
        <w:t>附件1</w:t>
      </w:r>
    </w:p>
    <w:p>
      <w:pPr>
        <w:rPr>
          <w:sz w:val="36"/>
          <w:szCs w:val="36"/>
        </w:rPr>
      </w:pPr>
      <w:bookmarkStart w:id="0" w:name="_GoBack"/>
      <w:bookmarkEnd w:id="0"/>
    </w:p>
    <w:p>
      <w:pPr>
        <w:rPr>
          <w:color w:val="auto"/>
          <w:sz w:val="36"/>
          <w:szCs w:val="36"/>
          <w:highlight w:val="none"/>
        </w:rPr>
      </w:pPr>
    </w:p>
    <w:p>
      <w:pPr>
        <w:pStyle w:val="3"/>
        <w:bidi w:val="0"/>
        <w:jc w:val="center"/>
        <w:rPr>
          <w:ins w:id="2" w:author="白培华" w:date="2023-07-26T11:31:33Z"/>
          <w:rFonts w:hint="eastAsia" w:ascii="方正小标宋_GBK" w:hAnsi="方正小标宋_GBK" w:eastAsia="方正小标宋_GBK" w:cs="方正小标宋_GBK"/>
          <w:b w:val="0"/>
          <w:color w:val="auto"/>
          <w:sz w:val="52"/>
          <w:szCs w:val="52"/>
          <w:highlight w:val="none"/>
          <w:lang w:val="en-US" w:eastAsia="zh-CN"/>
          <w:rPrChange w:id="3" w:author="白培华" w:date="2023-07-26T11:31:56Z">
            <w:rPr>
              <w:ins w:id="4" w:author="白培华" w:date="2023-07-26T11:31:33Z"/>
              <w:rFonts w:hint="eastAsia" w:ascii="方正小标宋_GBK" w:hAnsi="方正小标宋_GBK" w:eastAsia="方正小标宋_GBK" w:cs="方正小标宋_GBK"/>
              <w:color w:val="auto"/>
              <w:sz w:val="52"/>
              <w:szCs w:val="52"/>
              <w:highlight w:val="none"/>
              <w:lang w:val="en-US" w:eastAsia="zh-CN"/>
            </w:rPr>
          </w:rPrChange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sz w:val="52"/>
          <w:szCs w:val="52"/>
          <w:highlight w:val="none"/>
          <w:rPrChange w:id="5" w:author="白培华" w:date="2023-07-26T11:31:56Z">
            <w:rPr>
              <w:rFonts w:hint="eastAsia" w:ascii="方正小标宋_GBK" w:hAnsi="方正小标宋_GBK" w:eastAsia="方正小标宋_GBK" w:cs="方正小标宋_GBK"/>
              <w:color w:val="auto"/>
              <w:sz w:val="52"/>
              <w:szCs w:val="52"/>
              <w:highlight w:val="none"/>
            </w:rPr>
          </w:rPrChange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color w:val="auto"/>
          <w:sz w:val="52"/>
          <w:szCs w:val="52"/>
          <w:highlight w:val="none"/>
          <w:lang w:val="en-US" w:eastAsia="zh-CN"/>
          <w:rPrChange w:id="6" w:author="白培华" w:date="2023-07-26T11:31:56Z">
            <w:rPr>
              <w:rFonts w:hint="eastAsia" w:ascii="方正小标宋_GBK" w:hAnsi="方正小标宋_GBK" w:eastAsia="方正小标宋_GBK" w:cs="方正小标宋_GBK"/>
              <w:color w:val="auto"/>
              <w:sz w:val="52"/>
              <w:szCs w:val="52"/>
              <w:highlight w:val="none"/>
              <w:lang w:val="en-US" w:eastAsia="zh-CN"/>
            </w:rPr>
          </w:rPrChange>
        </w:rPr>
        <w:t>23年山东</w:t>
      </w:r>
      <w:r>
        <w:rPr>
          <w:rFonts w:hint="eastAsia" w:ascii="方正小标宋_GBK" w:hAnsi="方正小标宋_GBK" w:eastAsia="方正小标宋_GBK" w:cs="方正小标宋_GBK"/>
          <w:b w:val="0"/>
          <w:sz w:val="52"/>
          <w:szCs w:val="52"/>
          <w:highlight w:val="none"/>
          <w:lang w:val="en-US" w:eastAsia="zh-CN"/>
          <w:rPrChange w:id="7" w:author="白培华" w:date="2023-07-26T11:31:56Z">
            <w:rPr>
              <w:rFonts w:hint="eastAsia" w:ascii="方正小标宋_GBK" w:hAnsi="方正小标宋_GBK" w:eastAsia="方正小标宋_GBK" w:cs="方正小标宋_GBK"/>
              <w:sz w:val="52"/>
              <w:szCs w:val="52"/>
              <w:highlight w:val="none"/>
              <w:lang w:val="en-US" w:eastAsia="zh-CN"/>
            </w:rPr>
          </w:rPrChange>
        </w:rPr>
        <w:t>省</w:t>
      </w:r>
      <w:r>
        <w:rPr>
          <w:rFonts w:hint="eastAsia" w:ascii="方正小标宋_GBK" w:hAnsi="方正小标宋_GBK" w:eastAsia="方正小标宋_GBK" w:cs="方正小标宋_GBK"/>
          <w:b w:val="0"/>
          <w:color w:val="auto"/>
          <w:sz w:val="52"/>
          <w:szCs w:val="52"/>
          <w:highlight w:val="none"/>
          <w:lang w:val="en-US" w:eastAsia="zh-CN"/>
          <w:rPrChange w:id="8" w:author="白培华" w:date="2023-07-26T11:31:56Z">
            <w:rPr>
              <w:rFonts w:hint="eastAsia" w:ascii="方正小标宋_GBK" w:hAnsi="方正小标宋_GBK" w:eastAsia="方正小标宋_GBK" w:cs="方正小标宋_GBK"/>
              <w:color w:val="auto"/>
              <w:sz w:val="52"/>
              <w:szCs w:val="52"/>
              <w:highlight w:val="none"/>
              <w:lang w:val="en-US" w:eastAsia="zh-CN"/>
            </w:rPr>
          </w:rPrChange>
        </w:rPr>
        <w:t>信息技术应用创新</w:t>
      </w:r>
    </w:p>
    <w:p>
      <w:pPr>
        <w:pStyle w:val="3"/>
        <w:bidi w:val="0"/>
        <w:jc w:val="center"/>
        <w:rPr>
          <w:rFonts w:hint="eastAsia" w:ascii="方正小标宋_GBK" w:hAnsi="方正小标宋_GBK" w:eastAsia="方正小标宋_GBK" w:cs="方正小标宋_GBK"/>
          <w:b w:val="0"/>
          <w:color w:val="auto"/>
          <w:sz w:val="52"/>
          <w:szCs w:val="52"/>
          <w:highlight w:val="none"/>
          <w:lang w:val="en-US" w:eastAsia="zh-CN"/>
          <w:rPrChange w:id="9" w:author="白培华" w:date="2023-07-26T11:31:56Z">
            <w:rPr>
              <w:rFonts w:hint="eastAsia" w:ascii="方正小标宋_GBK" w:hAnsi="方正小标宋_GBK" w:eastAsia="方正小标宋_GBK" w:cs="方正小标宋_GBK"/>
              <w:color w:val="auto"/>
              <w:sz w:val="52"/>
              <w:szCs w:val="52"/>
              <w:highlight w:val="none"/>
              <w:lang w:val="en-US" w:eastAsia="zh-CN"/>
            </w:rPr>
          </w:rPrChange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sz w:val="52"/>
          <w:szCs w:val="52"/>
          <w:highlight w:val="none"/>
          <w:rPrChange w:id="10" w:author="白培华" w:date="2023-07-26T11:31:56Z">
            <w:rPr>
              <w:rFonts w:hint="eastAsia" w:ascii="方正小标宋_GBK" w:hAnsi="方正小标宋_GBK" w:eastAsia="方正小标宋_GBK" w:cs="方正小标宋_GBK"/>
              <w:color w:val="auto"/>
              <w:sz w:val="52"/>
              <w:szCs w:val="52"/>
              <w:highlight w:val="none"/>
            </w:rPr>
          </w:rPrChange>
        </w:rPr>
        <w:t>解决方案</w:t>
      </w:r>
      <w:r>
        <w:rPr>
          <w:rFonts w:hint="eastAsia" w:ascii="方正小标宋_GBK" w:hAnsi="方正小标宋_GBK" w:eastAsia="方正小标宋_GBK" w:cs="方正小标宋_GBK"/>
          <w:b w:val="0"/>
          <w:color w:val="auto"/>
          <w:sz w:val="52"/>
          <w:szCs w:val="52"/>
          <w:highlight w:val="none"/>
          <w:lang w:val="en-US" w:eastAsia="zh-CN"/>
          <w:rPrChange w:id="11" w:author="白培华" w:date="2023-07-26T11:31:56Z">
            <w:rPr>
              <w:rFonts w:hint="eastAsia" w:ascii="方正小标宋_GBK" w:hAnsi="方正小标宋_GBK" w:eastAsia="方正小标宋_GBK" w:cs="方正小标宋_GBK"/>
              <w:color w:val="auto"/>
              <w:sz w:val="52"/>
              <w:szCs w:val="52"/>
              <w:highlight w:val="none"/>
              <w:lang w:val="en-US" w:eastAsia="zh-CN"/>
            </w:rPr>
          </w:rPrChange>
        </w:rPr>
        <w:t>申报信息表</w:t>
      </w:r>
    </w:p>
    <w:p>
      <w:pPr>
        <w:jc w:val="center"/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434975</wp:posOffset>
                </wp:positionH>
                <wp:positionV relativeFrom="paragraph">
                  <wp:posOffset>2399030</wp:posOffset>
                </wp:positionV>
                <wp:extent cx="4415790" cy="3241675"/>
                <wp:effectExtent l="0" t="0" r="0" b="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5790" cy="324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auto"/>
                              <w:jc w:val="both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方案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名称：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                                      </w:t>
                            </w:r>
                          </w:p>
                          <w:p>
                            <w:pPr>
                              <w:spacing w:line="600" w:lineRule="auto"/>
                              <w:jc w:val="both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应用领域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                                    </w:t>
                            </w:r>
                          </w:p>
                          <w:p>
                            <w:pPr>
                              <w:spacing w:line="600" w:lineRule="auto"/>
                              <w:jc w:val="both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auto"/>
                                <w:sz w:val="28"/>
                                <w:szCs w:val="28"/>
                                <w:lang w:val="en-US" w:eastAsia="zh-CN"/>
                              </w:rPr>
                              <w:t>技术方向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auto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auto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  <w:p>
                            <w:pPr>
                              <w:spacing w:line="600" w:lineRule="auto"/>
                              <w:jc w:val="both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单位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名称：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        （加盖单位公章）            </w:t>
                            </w:r>
                          </w:p>
                          <w:p>
                            <w:pPr>
                              <w:spacing w:line="600" w:lineRule="auto"/>
                              <w:jc w:val="both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  <w:lang w:val="en-US" w:eastAsia="zh-Hans"/>
                              </w:rPr>
                              <w:t>联合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</w:rPr>
                              <w:t>单位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名称：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  <w:u w:val="thick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default" w:ascii="黑体" w:hAnsi="黑体" w:eastAsia="黑体" w:cs="黑体"/>
                                <w:sz w:val="28"/>
                                <w:szCs w:val="28"/>
                                <w:u w:val="thick"/>
                                <w:lang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default" w:ascii="黑体" w:hAnsi="黑体" w:eastAsia="黑体" w:cs="黑体"/>
                                <w:sz w:val="28"/>
                                <w:szCs w:val="28"/>
                                <w:u w:val="thick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spacing w:line="600" w:lineRule="auto"/>
                              <w:jc w:val="both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填写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日期：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月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u w:val="thick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25pt;margin-top:188.9pt;height:255.25pt;width:347.7pt;mso-wrap-distance-bottom:0pt;mso-wrap-distance-top:0pt;z-index:251659264;mso-width-relative:page;mso-height-relative:page;" filled="f" stroked="f" coordsize="21600,21600" o:gfxdata="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l2blvY&#10;AAAACgEAAA8AAAAAAAAAAQAgAAAAIgAAAGRycy9kb3ducmV2LnhtbFBLAQIUABQAAAAIAIdO4kD2&#10;phdqrgEAAE8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both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方案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名称：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                                      </w:t>
                      </w:r>
                    </w:p>
                    <w:p>
                      <w:pPr>
                        <w:spacing w:line="600" w:lineRule="auto"/>
                        <w:jc w:val="both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应用领域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                                    </w:t>
                      </w:r>
                    </w:p>
                    <w:p>
                      <w:pPr>
                        <w:spacing w:line="600" w:lineRule="auto"/>
                        <w:jc w:val="both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auto"/>
                          <w:sz w:val="28"/>
                          <w:szCs w:val="28"/>
                          <w:lang w:val="en-US" w:eastAsia="zh-CN"/>
                        </w:rPr>
                        <w:t>技术方向</w:t>
                      </w:r>
                      <w:r>
                        <w:rPr>
                          <w:rFonts w:hint="eastAsia" w:ascii="黑体" w:hAnsi="黑体" w:eastAsia="黑体" w:cs="黑体"/>
                          <w:color w:val="auto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color w:val="auto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                                  </w:t>
                      </w:r>
                    </w:p>
                    <w:p>
                      <w:pPr>
                        <w:spacing w:line="600" w:lineRule="auto"/>
                        <w:jc w:val="both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单位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名称：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        （加盖单位公章）            </w:t>
                      </w:r>
                    </w:p>
                    <w:p>
                      <w:pPr>
                        <w:spacing w:line="600" w:lineRule="auto"/>
                        <w:jc w:val="both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  <w:lang w:val="en-US" w:eastAsia="zh-Hans"/>
                        </w:rPr>
                        <w:t>联合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</w:rPr>
                        <w:t>单位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名称：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  <w:u w:val="thick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default" w:ascii="黑体" w:hAnsi="黑体" w:eastAsia="黑体" w:cs="黑体"/>
                          <w:sz w:val="28"/>
                          <w:szCs w:val="28"/>
                          <w:u w:val="thick"/>
                          <w:lang w:eastAsia="zh-CN"/>
                        </w:rPr>
                        <w:t xml:space="preserve">             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default" w:ascii="黑体" w:hAnsi="黑体" w:eastAsia="黑体" w:cs="黑体"/>
                          <w:sz w:val="28"/>
                          <w:szCs w:val="28"/>
                          <w:u w:val="thick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spacing w:line="600" w:lineRule="auto"/>
                        <w:jc w:val="both"/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填写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日期：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月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u w:val="thick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日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color w:val="auto"/>
          <w:sz w:val="28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587375</wp:posOffset>
                </wp:positionH>
                <wp:positionV relativeFrom="paragraph">
                  <wp:posOffset>539750</wp:posOffset>
                </wp:positionV>
                <wp:extent cx="4043045" cy="120269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3980" y="4484370"/>
                          <a:ext cx="4043045" cy="1202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left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 xml:space="preserve">申报类别：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 xml:space="preserve"> 典型解决方案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（信创企业申报）</w:t>
                            </w:r>
                          </w:p>
                          <w:p>
                            <w:pPr>
                              <w:spacing w:line="600" w:lineRule="auto"/>
                              <w:jc w:val="left"/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sym w:font="Wingdings 2" w:char="00A3"/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 xml:space="preserve"> 应用示范案例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（用户单位申报）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25pt;margin-top:42.5pt;height:94.7pt;width:318.35pt;z-index:251660288;mso-width-relative:page;mso-height-relative:page;" filled="f" stroked="f" coordsize="21600,21600" o:gfxdata="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aW69v9oAAAAJAQAADwAAAAAA&#10;AAABACAAAAAiAAAAZHJzL2Rvd25yZXYueG1sUEsBAhQAFAAAAAgAh07iQOCZHfBKAgAAcwQAAA4A&#10;AAAAAAAAAQAgAAAAKQ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left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 xml:space="preserve">申报类别：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  <w:lang w:val="en-US" w:eastAsia="zh-CN"/>
                        </w:rPr>
                        <w:sym w:font="Wingdings 2" w:char="00A3"/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 xml:space="preserve"> 典型解决方案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（信创企业申报）</w:t>
                      </w:r>
                    </w:p>
                    <w:p>
                      <w:pPr>
                        <w:spacing w:line="600" w:lineRule="auto"/>
                        <w:jc w:val="left"/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  <w:lang w:val="en-US" w:eastAsia="zh-CN"/>
                        </w:rPr>
                        <w:sym w:font="Wingdings 2" w:char="00A3"/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 xml:space="preserve"> 应用示范案例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（用户单位申报）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黑体" w:hAnsi="黑体" w:eastAsia="黑体" w:cs="黑体"/>
          <w:b/>
          <w:bCs/>
          <w:color w:val="auto"/>
          <w:sz w:val="28"/>
          <w:szCs w:val="28"/>
          <w:highlight w:val="none"/>
        </w:rPr>
      </w:pPr>
    </w:p>
    <w:p>
      <w:pPr>
        <w:bidi w:val="0"/>
        <w:jc w:val="center"/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</w:rPr>
        <w:t>填表须知</w:t>
      </w:r>
    </w:p>
    <w:p>
      <w:pPr>
        <w:bidi w:val="0"/>
        <w:jc w:val="center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default" w:eastAsia="楷体"/>
          <w:color w:val="auto"/>
          <w:highlight w:val="none"/>
          <w:lang w:eastAsia="zh-Hans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</w:rPr>
        <w:t>申报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主体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</w:rPr>
        <w:t>应仔细阅读《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关于2023年xx省信息技术应用创新解决方案征集工作的通知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</w:rPr>
        <w:t>》的有关说明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</w:rPr>
        <w:t>如实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</w:rPr>
        <w:t>详细地填写每一部分内容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>
      <w:pPr>
        <w:pStyle w:val="2"/>
        <w:numPr>
          <w:ilvl w:val="0"/>
          <w:numId w:val="1"/>
        </w:numPr>
        <w:ind w:firstLine="480" w:firstLineChars="200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申报类别</w:t>
      </w:r>
    </w:p>
    <w:p>
      <w:pPr>
        <w:pStyle w:val="2"/>
        <w:numPr>
          <w:ilvl w:val="0"/>
          <w:numId w:val="0"/>
        </w:numPr>
        <w:ind w:firstLine="480" w:firstLineChars="200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（一）典型解决方案类别：信创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企业为申报主体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，申报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对外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支撑或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服务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的信息技术应用创新解决方案，申报类别均属典型解决方案；</w:t>
      </w:r>
    </w:p>
    <w:p>
      <w:pPr>
        <w:pStyle w:val="2"/>
        <w:numPr>
          <w:ilvl w:val="-1"/>
          <w:numId w:val="0"/>
        </w:numPr>
        <w:ind w:firstLine="480" w:firstLineChars="200"/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（二）应用示范案例类别：用户单位为申报主体，申报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本单位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本系统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自建或自用的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信息技术应用创新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实践案例，申报类别均属应用示范案例。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三、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允许以联合体方式参与申报，联合体中的单位数量不超过3家，申报主体申报范围和申报类别均以牵头单位信息为准。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</w:rPr>
        <w:t>除另有说明外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信息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</w:rPr>
        <w:t>表中栏目不得空缺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1.标题仿宋字体小四号加粗、正文仿宋字体小四号、图注仿宋字体五号加粗。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2.材料中图片分辨率不低于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val="en-US" w:eastAsia="zh-CN"/>
        </w:rPr>
        <w:t>300dpi，7M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以上，原图请另附。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（二）统一使用A4纸打印，胶装。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（三）相关证明材料请根据附件1-1编辑目录，佐证材料复印件接续在后。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（四）申报材料要求盖章处，须加盖公章，复印无效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五、申报主体所填写解决方案需拥有自主知识产权，对提供参评的全部资料的真实性负责，并签署责任声明（见附件1-2）。若多家联合申报，各联合体单位均需提供各自的责任申明。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六、相关名词说明</w:t>
      </w:r>
    </w:p>
    <w:p>
      <w:pPr>
        <w:ind w:firstLine="480" w:firstLineChars="200"/>
        <w:jc w:val="left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（一）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应用领域。指该方案或案例落地应用的重点行业领域，如党政、金融、能源、交通、通信等。若可应用于多个行业领域，则挑选应用最成熟、落地案例最多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推广性最强的行业领域，其余领域为可推广的行业应用领域。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二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技术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方向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。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指该方案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或案例采用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的核心技术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，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如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芯片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操作系统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数据库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计算、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存储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网络、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终端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安全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密码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人工智能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云计算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大数据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、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Hans"/>
        </w:rPr>
        <w:t>区块链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等</w:t>
      </w: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eastAsia="zh-Hans"/>
        </w:rPr>
        <w:t>。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若采用多个核心技术，则挑选典型性最强、优势最突出、技术最热门的技术方向，其余技术方向为辅助技术方向。</w:t>
      </w:r>
    </w:p>
    <w:p>
      <w:pPr>
        <w:pStyle w:val="2"/>
        <w:ind w:firstLine="42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三）基础设施。要素可包括：计算资源（塔式服务器、机架服务器、刀片服务器、服务器集群等）、网络资源（外部接入层、核心层、服务器层、存储层等）、存储资源（光盘、硬盘、物理带库、磁盘阵列、虚拟机带库、NAS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（四）支撑平台。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highlight w:val="none"/>
          <w:lang w:val="en-US" w:eastAsia="zh-CN"/>
        </w:rPr>
        <w:t>指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开发应用系统所需的开发、运行和支撑环境，各种开发工具。要素可包括：工具资源（主流的开发框架、通用的开发工具、通用代码库、主流操作系统、数据库、中间件等）、应用支撑（服务总线、工作流、信息资源整合、统一身份认证、统一权限管理、内容管理、数据采集、数据处理、数据分析、可视化展现、报表工具、信息发布等）、开发过程管理（应用设计、定制开发、应用生成、开发过程管理、配置管理、迁移部署、试运行等）、大数据分析服务（批处理分析平台和流处理分析平台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（五）信息资源。要素可包括：支撑构建平台信息资源目录、平台信息资源交换共享、信息资源开放目录、数据开放子系统等各类应用系统。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六）业务应用。要素可包括：共用软件（网站系统、邮件系统、数字证书、即时通讯、电子公文传输系统、电子签章系统、云盘服务、视频会议等）、通用软件（办公系统、政策制定、规划编制、行政事务管理等）、互联网应用（GIS服务、定位服务、支付服务、物流服务、语音识别服务、视频分析服务、数据分析服务等）、移动应用（移动办公系统、移动邮件系统、移动即时通讯、应用商城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（七）安全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Hans"/>
        </w:rPr>
        <w:t>保障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。要素可包括：基础安全服务（应用防火墙服务、入侵检测服务、漏洞检测服务、堡垒机服务、渗透测试服务、防病毒服务、日志审计服务、应用与数据库审计服务、网页防篡改服务、密钥管理服务、证书管理服务、Web安全监测服务、Anti-DDoS服务、网闸服务）和高级安全服务（程序运行认证服务、安全评估服务和安全态势分析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（八）运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Hans"/>
        </w:rPr>
        <w:t>行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维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Hans"/>
        </w:rPr>
        <w:t>护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。指保障信息系统满足各部门需求，满足响应及时、安全可靠要求的服务。要素可包括：服务评价管理、资质管理、服务人员资格管理、应急管理、服务质量管理等。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（九）终端设备。要素可包括：终端整机（台式机、笔记本、一体机、平板</w:t>
      </w:r>
      <w:r>
        <w:rPr>
          <w:rFonts w:hint="default" w:ascii="楷体" w:hAnsi="楷体" w:eastAsia="楷体" w:cs="楷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Hans"/>
        </w:rPr>
        <w:t>云桌面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等）、外部设备（打印机、扫描仪、扫码枪、高拍仪等）等。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（十）专用设备。要素可包括：党务政务领域专用设备（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政务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一体机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等）、金融领域专用设备（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自助取款机ATM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信用卡终端机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销售终端机POS机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收银机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验钞机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等）、交通领域专用设备（ETC、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北斗导航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接收机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交通信号灯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等）、工业领域专用设备（工控设备、电表、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工业机器人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、P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LC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流水生产线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工业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射频识别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阅读器等）；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default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（十一）专用工具。要素可包括：BIM、CIM、MES、ERP等系统平台或工具等。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highlight w:val="none"/>
          <w:rPrChange w:id="12" w:author="白培华" w:date="2023-07-26T11:32:15Z">
            <w:rPr>
              <w:rFonts w:hint="eastAsia" w:ascii="方正小标宋_GBK" w:hAnsi="方正小标宋_GBK" w:eastAsia="方正小标宋_GBK" w:cs="方正小标宋_GBK"/>
              <w:b/>
              <w:bCs/>
              <w:color w:val="auto"/>
              <w:sz w:val="44"/>
              <w:szCs w:val="44"/>
              <w:highlight w:val="none"/>
            </w:rPr>
          </w:rPrChange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highlight w:val="none"/>
          <w:rPrChange w:id="13" w:author="白培华" w:date="2023-07-26T11:32:15Z">
            <w:rPr>
              <w:rFonts w:hint="eastAsia" w:ascii="方正小标宋_GBK" w:hAnsi="方正小标宋_GBK" w:eastAsia="方正小标宋_GBK" w:cs="方正小标宋_GBK"/>
              <w:b/>
              <w:bCs/>
              <w:color w:val="auto"/>
              <w:sz w:val="44"/>
              <w:szCs w:val="44"/>
              <w:highlight w:val="none"/>
            </w:rPr>
          </w:rPrChange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highlight w:val="none"/>
          <w:lang w:val="en-US" w:eastAsia="zh-CN"/>
          <w:rPrChange w:id="14" w:author="白培华" w:date="2023-07-26T11:32:15Z">
            <w:rPr>
              <w:rFonts w:hint="eastAsia" w:ascii="方正小标宋_GBK" w:hAnsi="方正小标宋_GBK" w:eastAsia="方正小标宋_GBK" w:cs="方正小标宋_GBK"/>
              <w:b/>
              <w:bCs/>
              <w:color w:val="auto"/>
              <w:sz w:val="44"/>
              <w:szCs w:val="44"/>
              <w:highlight w:val="none"/>
              <w:lang w:val="en-US" w:eastAsia="zh-CN"/>
            </w:rPr>
          </w:rPrChange>
        </w:rPr>
        <w:t>23年山东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val="en-US" w:eastAsia="zh-CN"/>
          <w:rPrChange w:id="15" w:author="白培华" w:date="2023-07-26T11:32:15Z">
            <w:rPr>
              <w:rFonts w:hint="eastAsia" w:ascii="方正小标宋_GBK" w:hAnsi="方正小标宋_GBK" w:eastAsia="方正小标宋_GBK" w:cs="方正小标宋_GBK"/>
              <w:b/>
              <w:bCs/>
              <w:sz w:val="44"/>
              <w:szCs w:val="44"/>
              <w:highlight w:val="none"/>
              <w:lang w:val="en-US" w:eastAsia="zh-CN"/>
            </w:rPr>
          </w:rPrChange>
        </w:rPr>
        <w:t>省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highlight w:val="none"/>
          <w:lang w:val="en-US" w:eastAsia="zh-CN"/>
          <w:rPrChange w:id="16" w:author="白培华" w:date="2023-07-26T11:32:15Z">
            <w:rPr>
              <w:rFonts w:hint="eastAsia" w:ascii="方正小标宋_GBK" w:hAnsi="方正小标宋_GBK" w:eastAsia="方正小标宋_GBK" w:cs="方正小标宋_GBK"/>
              <w:b/>
              <w:bCs/>
              <w:color w:val="auto"/>
              <w:sz w:val="44"/>
              <w:szCs w:val="44"/>
              <w:highlight w:val="none"/>
              <w:lang w:val="en-US" w:eastAsia="zh-CN"/>
            </w:rPr>
          </w:rPrChange>
        </w:rPr>
        <w:t>信息技术应用创新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highlight w:val="none"/>
          <w:rPrChange w:id="17" w:author="白培华" w:date="2023-07-26T11:32:15Z">
            <w:rPr>
              <w:rFonts w:hint="eastAsia" w:ascii="方正小标宋_GBK" w:hAnsi="方正小标宋_GBK" w:eastAsia="方正小标宋_GBK" w:cs="方正小标宋_GBK"/>
              <w:b/>
              <w:bCs/>
              <w:color w:val="auto"/>
              <w:sz w:val="44"/>
              <w:szCs w:val="44"/>
              <w:highlight w:val="none"/>
            </w:rPr>
          </w:rPrChange>
        </w:rPr>
        <w:t>解决方案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highlight w:val="none"/>
          <w:lang w:val="en-US" w:eastAsia="zh-CN"/>
          <w:rPrChange w:id="18" w:author="白培华" w:date="2023-07-26T11:32:15Z">
            <w:rPr>
              <w:rFonts w:hint="eastAsia" w:ascii="方正小标宋_GBK" w:hAnsi="方正小标宋_GBK" w:eastAsia="方正小标宋_GBK" w:cs="方正小标宋_GBK"/>
              <w:b/>
              <w:bCs/>
              <w:color w:val="auto"/>
              <w:sz w:val="44"/>
              <w:szCs w:val="44"/>
              <w:highlight w:val="none"/>
              <w:lang w:val="en-US" w:eastAsia="zh-CN"/>
            </w:rPr>
          </w:rPrChange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highlight w:val="none"/>
          <w:lang w:val="en-US" w:eastAsia="zh-CN"/>
          <w:rPrChange w:id="19" w:author="白培华" w:date="2023-07-26T11:32:15Z">
            <w:rPr>
              <w:rFonts w:hint="eastAsia" w:ascii="方正小标宋_GBK" w:hAnsi="方正小标宋_GBK" w:eastAsia="方正小标宋_GBK" w:cs="方正小标宋_GBK"/>
              <w:b/>
              <w:bCs/>
              <w:color w:val="auto"/>
              <w:sz w:val="44"/>
              <w:szCs w:val="44"/>
              <w:highlight w:val="none"/>
              <w:lang w:val="en-US" w:eastAsia="zh-CN"/>
            </w:rPr>
          </w:rPrChange>
        </w:rPr>
        <w:t>信息表</w:t>
      </w:r>
    </w:p>
    <w:p>
      <w:pPr>
        <w:jc w:val="center"/>
        <w:rPr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填写单位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可参照自行拓展）</w:t>
      </w:r>
    </w:p>
    <w:tbl>
      <w:tblPr>
        <w:tblStyle w:val="5"/>
        <w:tblW w:w="102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1717"/>
        <w:gridCol w:w="762"/>
        <w:gridCol w:w="272"/>
        <w:gridCol w:w="216"/>
        <w:gridCol w:w="571"/>
        <w:gridCol w:w="519"/>
        <w:gridCol w:w="1286"/>
        <w:gridCol w:w="1729"/>
        <w:gridCol w:w="11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02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96B0" w:themeFill="text2" w:themeFillTint="9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1、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申报主体基本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信息</w:t>
            </w:r>
          </w:p>
        </w:tc>
      </w:tr>
      <w:tr>
        <w:trPr>
          <w:trHeight w:val="799" w:hRule="atLeast"/>
          <w:jc w:val="center"/>
        </w:trPr>
        <w:tc>
          <w:tcPr>
            <w:tcW w:w="19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24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</w:rPr>
              <w:t>（填写全称）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9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注册登记地址</w:t>
            </w:r>
          </w:p>
        </w:tc>
        <w:tc>
          <w:tcPr>
            <w:tcW w:w="824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6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负责人信息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主要负责人</w:t>
            </w:r>
          </w:p>
        </w:tc>
        <w:tc>
          <w:tcPr>
            <w:tcW w:w="18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部门/职务</w:t>
            </w:r>
          </w:p>
        </w:tc>
        <w:tc>
          <w:tcPr>
            <w:tcW w:w="2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手  机</w:t>
            </w:r>
          </w:p>
        </w:tc>
        <w:tc>
          <w:tcPr>
            <w:tcW w:w="18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联系人信息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8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部门/职务</w:t>
            </w:r>
          </w:p>
        </w:tc>
        <w:tc>
          <w:tcPr>
            <w:tcW w:w="2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手  机</w:t>
            </w:r>
          </w:p>
        </w:tc>
        <w:tc>
          <w:tcPr>
            <w:tcW w:w="18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简介</w:t>
            </w:r>
          </w:p>
        </w:tc>
        <w:tc>
          <w:tcPr>
            <w:tcW w:w="824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（原则上不超过300字）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1" w:firstLineChars="100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联合单位简介</w:t>
            </w:r>
          </w:p>
          <w:p>
            <w:pPr>
              <w:pStyle w:val="2"/>
              <w:jc w:val="center"/>
              <w:rPr>
                <w:rFonts w:hint="eastAsia" w:ascii="黑体" w:hAnsi="黑体" w:eastAsia="黑体" w:cs="黑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trike w:val="0"/>
                <w:dstrike w:val="0"/>
                <w:color w:val="7F7F7F" w:themeColor="background1" w:themeShade="80"/>
                <w:sz w:val="18"/>
                <w:szCs w:val="18"/>
                <w:highlight w:val="none"/>
                <w:lang w:val="en-US" w:eastAsia="zh-CN"/>
              </w:rPr>
              <w:t>单独申报可不填</w:t>
            </w:r>
          </w:p>
        </w:tc>
        <w:tc>
          <w:tcPr>
            <w:tcW w:w="824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（原则上不超过300字）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9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  <w:t>综合实力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（填报202</w:t>
            </w:r>
            <w:del w:id="20" w:author="cff" w:date="2023-07-28T10:32:53Z">
              <w:r>
                <w:rPr>
                  <w:rFonts w:hint="default" w:ascii="仿宋_GB2312" w:hAnsi="仿宋_GB2312" w:eastAsia="仿宋_GB2312" w:cs="仿宋_GB2312"/>
                  <w:b/>
                  <w:bCs/>
                  <w:color w:val="7F7F7F" w:themeColor="background1" w:themeShade="80"/>
                  <w:sz w:val="24"/>
                  <w:szCs w:val="24"/>
                  <w:highlight w:val="none"/>
                  <w:lang w:val="en-US" w:eastAsia="zh-CN"/>
                </w:rPr>
                <w:delText>3</w:delText>
              </w:r>
            </w:del>
            <w:ins w:id="21" w:author="cff" w:date="2023-07-28T10:32:53Z">
              <w:r>
                <w:rPr>
                  <w:rFonts w:hint="eastAsia" w:ascii="仿宋_GB2312" w:hAnsi="仿宋_GB2312" w:eastAsia="仿宋_GB2312" w:cs="仿宋_GB2312"/>
                  <w:b/>
                  <w:bCs/>
                  <w:color w:val="7F7F7F" w:themeColor="background1" w:themeShade="80"/>
                  <w:sz w:val="24"/>
                  <w:szCs w:val="24"/>
                  <w:highlight w:val="none"/>
                  <w:lang w:val="en-US" w:eastAsia="zh-CN"/>
                </w:rPr>
                <w:t>2</w:t>
              </w:r>
            </w:ins>
            <w:r>
              <w:rPr>
                <w:rFonts w:hint="eastAsia" w:ascii="仿宋_GB2312" w:hAnsi="仿宋_GB2312" w:eastAsia="仿宋_GB2312" w:cs="仿宋_GB2312"/>
                <w:b/>
                <w:b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年度数据）</w:t>
            </w:r>
          </w:p>
          <w:p>
            <w:pPr>
              <w:pStyle w:val="2"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黑体" w:hAnsi="黑体" w:eastAsia="黑体" w:cs="黑体"/>
                <w:strike w:val="0"/>
                <w:dstrike w:val="0"/>
                <w:color w:val="7F7F7F" w:themeColor="background1" w:themeShade="80"/>
                <w:sz w:val="18"/>
                <w:szCs w:val="18"/>
                <w:highlight w:val="none"/>
                <w:lang w:val="en-US" w:eastAsia="zh-CN"/>
              </w:rPr>
              <w:t>申报应用示范案例的主体，本部分内容选填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主营业务收入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万元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信创业务收入占比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（%）</w:t>
            </w: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黑体" w:hAnsi="黑体" w:eastAsia="黑体" w:cs="黑体"/>
                <w:strike w:val="0"/>
                <w:dstrike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主营业务收入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同比增速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（%）</w:t>
            </w:r>
          </w:p>
        </w:tc>
        <w:tc>
          <w:tcPr>
            <w:tcW w:w="1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信创业务收入同比增速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（%）</w:t>
            </w: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highlight w:val="none"/>
              </w:rPr>
            </w:pPr>
          </w:p>
        </w:tc>
        <w:tc>
          <w:tcPr>
            <w:tcW w:w="1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员工人数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（人）</w:t>
            </w:r>
          </w:p>
        </w:tc>
        <w:tc>
          <w:tcPr>
            <w:tcW w:w="182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研发人员占比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28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highlight w:val="none"/>
              </w:rPr>
            </w:pPr>
          </w:p>
        </w:tc>
        <w:tc>
          <w:tcPr>
            <w:tcW w:w="1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研发投入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万元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82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研发投入占成本费用总额比例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28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highlight w:val="none"/>
              </w:rPr>
            </w:pPr>
          </w:p>
        </w:tc>
        <w:tc>
          <w:tcPr>
            <w:tcW w:w="1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市场竞争力</w:t>
            </w:r>
          </w:p>
        </w:tc>
        <w:tc>
          <w:tcPr>
            <w:tcW w:w="6524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（从市场份额、市场排名、竞争态势、拥有的核心技术或产品、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开源贡献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等方面提供信息或佐证材料，附于1-1佐证材料目录后）</w:t>
            </w:r>
          </w:p>
          <w:p>
            <w:pPr>
              <w:pStyle w:val="2"/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  <w:highlight w:val="none"/>
              </w:rPr>
            </w:pPr>
          </w:p>
        </w:tc>
        <w:tc>
          <w:tcPr>
            <w:tcW w:w="17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行业影响力</w:t>
            </w:r>
          </w:p>
        </w:tc>
        <w:tc>
          <w:tcPr>
            <w:tcW w:w="6524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kern w:val="2"/>
                <w:sz w:val="24"/>
                <w:szCs w:val="24"/>
                <w:highlight w:val="none"/>
                <w:lang w:val="en-US" w:eastAsia="zh-CN" w:bidi="ar-SA"/>
              </w:rPr>
              <w:t>（从品牌知名度、领军代表人物、突出贡献、重大成就、行业影响等方面提供信息或佐证材料，附于1-1佐证材料目录后）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02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96B0" w:themeFill="text2" w:themeFillTint="99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2、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解决方案描述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申报方案名称</w:t>
            </w:r>
          </w:p>
        </w:tc>
        <w:tc>
          <w:tcPr>
            <w:tcW w:w="8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（请勿超22字 ，方案命名格式建议为：【公司简称】+【基于（技术）】+【解决或处理什么问题】+解决方案，其中【公司简称】可根据实际情况选择是否添加。）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应用领域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（单选）</w:t>
            </w:r>
          </w:p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sz w:val="18"/>
                <w:szCs w:val="18"/>
                <w:highlight w:val="none"/>
                <w:lang w:val="en-US" w:eastAsia="zh-CN"/>
              </w:rPr>
              <w:t>方案应用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sz w:val="18"/>
                <w:szCs w:val="18"/>
                <w:highlight w:val="none"/>
                <w:lang w:val="en-US" w:eastAsia="zh-Hans"/>
              </w:rPr>
              <w:t>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sz w:val="18"/>
                <w:szCs w:val="18"/>
                <w:highlight w:val="none"/>
                <w:lang w:val="en-US" w:eastAsia="zh-CN"/>
              </w:rPr>
              <w:t>成熟，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sz w:val="18"/>
                <w:szCs w:val="18"/>
                <w:highlight w:val="none"/>
                <w:lang w:val="en-US" w:eastAsia="zh-Hans"/>
              </w:rPr>
              <w:t>落地案例最多</w:t>
            </w:r>
            <w:r>
              <w:rPr>
                <w:rFonts w:hint="default" w:ascii="黑体" w:hAnsi="黑体" w:eastAsia="黑体" w:cs="黑体"/>
                <w:b w:val="0"/>
                <w:bCs w:val="0"/>
                <w:color w:val="7F7F7F" w:themeColor="background1" w:themeShade="80"/>
                <w:sz w:val="18"/>
                <w:szCs w:val="18"/>
                <w:highlight w:val="none"/>
                <w:lang w:eastAsia="zh-Hans"/>
              </w:rPr>
              <w:t>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sz w:val="18"/>
                <w:szCs w:val="18"/>
                <w:highlight w:val="none"/>
                <w:lang w:val="en-US" w:eastAsia="zh-CN"/>
              </w:rPr>
              <w:t>推广性最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sz w:val="18"/>
                <w:szCs w:val="18"/>
                <w:highlight w:val="none"/>
                <w:lang w:val="en-US" w:eastAsia="zh-Hans"/>
              </w:rPr>
              <w:t>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sz w:val="18"/>
                <w:szCs w:val="18"/>
                <w:highlight w:val="none"/>
                <w:lang w:val="en-US" w:eastAsia="zh-CN"/>
              </w:rPr>
              <w:t>的行业领域</w:t>
            </w:r>
          </w:p>
        </w:tc>
        <w:tc>
          <w:tcPr>
            <w:tcW w:w="8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党务政务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金融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交通（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公路水路运输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铁路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航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空、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邮政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能源（电力、热力、燃气等）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工业（制造业）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教育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通信（电信、无线电、卫星通信等）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卫生健康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（医疗）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自然资源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生态环境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农林牧渔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水利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气象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平安安防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住房建筑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社会保障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应急管理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广播电视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文化旅游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烟草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国防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科工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其他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  <w:t>可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推广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  <w:t>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  <w:t>行业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领域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（选填，可多选）</w:t>
            </w:r>
          </w:p>
        </w:tc>
        <w:tc>
          <w:tcPr>
            <w:tcW w:w="8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党务政务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金融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交通（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公路水路运输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铁路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航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空、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邮政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能源（电力、热力、燃气等）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工业（制造业）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教育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通信（电信、无线电、卫星通信等）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卫生健康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（医疗）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自然资源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生态环境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农林牧渔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水利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气象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平安安防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住房建筑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社会保障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应急管理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Chars="1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广播电视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文化旅游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烟草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国防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科工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其他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  <w:t>技术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方向</w:t>
            </w:r>
          </w:p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Han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Hans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  <w:t>单选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Hans"/>
              </w:rPr>
              <w:t>）</w:t>
            </w:r>
          </w:p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sz w:val="18"/>
                <w:szCs w:val="18"/>
                <w:highlight w:val="none"/>
                <w:lang w:val="en-US" w:eastAsia="zh-CN"/>
              </w:rPr>
              <w:t>方案采用</w:t>
            </w:r>
            <w:r>
              <w:rPr>
                <w:rFonts w:hint="default" w:ascii="黑体" w:hAnsi="黑体" w:eastAsia="黑体" w:cs="黑体"/>
                <w:b w:val="0"/>
                <w:bCs w:val="0"/>
                <w:color w:val="7F7F7F" w:themeColor="background1" w:themeShade="80"/>
                <w:sz w:val="18"/>
                <w:szCs w:val="18"/>
                <w:highlight w:val="none"/>
                <w:lang w:val="en-US" w:eastAsia="zh-Hans"/>
              </w:rPr>
              <w:t>典型性最强、优势最突出、技术最热门的技术方向</w:t>
            </w:r>
          </w:p>
        </w:tc>
        <w:tc>
          <w:tcPr>
            <w:tcW w:w="8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芯片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操作系统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数据库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</w:t>
            </w:r>
          </w:p>
          <w:p>
            <w:pPr>
              <w:ind w:firstLine="240" w:firstLineChars="10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计算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存储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网络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终端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安全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密码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>
            <w:pPr>
              <w:ind w:firstLine="240" w:firstLineChars="10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云计算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大数据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区块链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人工智能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其他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辅助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  <w:t>技术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方向</w:t>
            </w:r>
          </w:p>
          <w:p>
            <w:pPr>
              <w:pStyle w:val="2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（选填，可多选）</w:t>
            </w:r>
          </w:p>
        </w:tc>
        <w:tc>
          <w:tcPr>
            <w:tcW w:w="8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芯片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操作系统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数据库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</w:t>
            </w:r>
          </w:p>
          <w:p>
            <w:pPr>
              <w:ind w:firstLine="240" w:firstLineChars="10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计算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存储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网络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终端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安全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密码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>
            <w:pPr>
              <w:ind w:firstLine="240" w:firstLineChars="100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云计算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大数据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区块链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Hans"/>
              </w:rPr>
              <w:t>人工智能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其他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场景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类别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pStyle w:val="2"/>
              <w:jc w:val="center"/>
              <w:rPr>
                <w:rFonts w:hint="default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按业务场景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分类</w:t>
            </w: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>1、综合办公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门户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办公自动化（OA）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电子邮件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档案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党群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纪检监察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>2、经营管理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战略决策管理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企业资源管理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风险防控管理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用户服务管理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客户关系管理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供应链管理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cs="Times New Roman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trike w:val="0"/>
                <w:color w:val="auto"/>
                <w:sz w:val="24"/>
                <w:szCs w:val="24"/>
                <w:highlight w:val="non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>3、生产运营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生产制造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研发设计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工程管理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过程监控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运营管理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安全环保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4、重要职能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组织人事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财务管理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调度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管理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应急处理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决策支撑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监控预警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5、社会服务</w:t>
            </w:r>
          </w:p>
          <w:p>
            <w:pPr>
              <w:numPr>
                <w:ilvl w:val="0"/>
                <w:numId w:val="0"/>
              </w:numPr>
              <w:spacing w:line="312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政务服务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信息公开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信访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>投诉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6、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按技术功能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分类</w:t>
            </w: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 xml:space="preserve">基础设施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支撑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平台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信息资源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业务应用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安全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保障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护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终端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设备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专用设备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专用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Hans"/>
              </w:rPr>
              <w:t>工具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eastAsia="zh-Hans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方案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概要</w:t>
            </w:r>
          </w:p>
        </w:tc>
        <w:tc>
          <w:tcPr>
            <w:tcW w:w="8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（选取具体特定场景，高度概括解决方案在申报领域内的应用场景、解决问题、主要业务、应用特点以及达到的应用效果，尽可能用可量化指标描述，原则上不超过500字）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8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方案适用场景</w:t>
            </w:r>
          </w:p>
        </w:tc>
        <w:tc>
          <w:tcPr>
            <w:tcW w:w="8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（深度剖析该解决方案在党政、金融、能源等重要行业领域的业务应用场景，将业务需求按层次分解，绘制业务应用场景图，并用表格配以辅助说明，具体请参照附件1-3格式要求，将表格信息填至附件2-2）</w:t>
            </w:r>
          </w:p>
          <w:p>
            <w:pPr>
              <w:pStyle w:val="2"/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8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方案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架构</w:t>
            </w:r>
          </w:p>
        </w:tc>
        <w:tc>
          <w:tcPr>
            <w:tcW w:w="8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（须提供解决方案架构图，并加以详细说明，原则上不超过1000字）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1" w:hRule="atLeast"/>
          <w:jc w:val="center"/>
        </w:trPr>
        <w:tc>
          <w:tcPr>
            <w:tcW w:w="19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  <w:t>业务支撑能力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应用场景</w:t>
            </w: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（详细描述解决方案的应用场景，包括背景、目标、应用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场景</w:t>
            </w:r>
            <w:r>
              <w:rPr>
                <w:rFonts w:hint="default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解决问题、需求规模等情况）</w:t>
            </w:r>
          </w:p>
          <w:p>
            <w:pPr>
              <w:tabs>
                <w:tab w:val="left" w:pos="809"/>
              </w:tabs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9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业务需求</w:t>
            </w: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default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（详细描述解决方案的业务需求、功能模块、交互设计、数据共享交换等情况）</w:t>
            </w:r>
          </w:p>
          <w:p>
            <w:pPr>
              <w:tabs>
                <w:tab w:val="left" w:pos="4089"/>
              </w:tabs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9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技术先进性</w:t>
            </w:r>
          </w:p>
        </w:tc>
        <w:tc>
          <w:tcPr>
            <w:tcW w:w="1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自主程度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自主程度（单选）</w:t>
            </w: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0-25%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25%-50%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50%-75%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75%-100%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color w:val="auto"/>
                <w:highlight w:val="none"/>
              </w:rPr>
            </w:pPr>
          </w:p>
        </w:tc>
        <w:tc>
          <w:tcPr>
            <w:tcW w:w="1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信创CPU （多选）</w:t>
            </w: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龙 芯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飞 腾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鲲 鹏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海 光</w:t>
            </w:r>
          </w:p>
          <w:p>
            <w:pPr>
              <w:spacing w:line="360" w:lineRule="auto"/>
              <w:jc w:val="both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兆 芯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申 威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其 他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信创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操作系统（多选）</w:t>
            </w: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麒 麟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UOS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欧拉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其 他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适配兼容程度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适配认证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证书数量（个）</w:t>
            </w: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6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应用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适配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列出具体兼容适配情况清单</w:t>
            </w:r>
            <w:r>
              <w:rPr>
                <w:rFonts w:hint="default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并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提供与主流技术路线的兼容性证明，如互认证证书、产品适配性测试报告等材料，附于1-1佐证材料目录后）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6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应用迁移情况</w:t>
            </w:r>
          </w:p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kern w:val="2"/>
                <w:sz w:val="18"/>
                <w:szCs w:val="18"/>
                <w:highlight w:val="none"/>
                <w:lang w:val="en-US" w:eastAsia="zh-CN" w:bidi="ar-SA"/>
              </w:rPr>
              <w:t>本部分根据方案实际应用场景选填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应用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迁移情况</w:t>
            </w:r>
          </w:p>
        </w:tc>
        <w:tc>
          <w:tcPr>
            <w:tcW w:w="52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default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简要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描述解决方案的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迁移流程、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迁移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方法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及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迁移方案等，重点突出迁移前后的技术路线对比及解决的突出问题等）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4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技术特点</w:t>
            </w: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（从功能、性能、易用性、完整性、可移植性、可靠性、扩展性、安全性等指标描述技术特点，尽可能用可量化指标描述）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4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核心优势</w:t>
            </w: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（描述方案的技术特色、亮点、核心竞争力等，重点突出取得的重大技术突破、单点技术创新、全栈信创应用等，尽可能用可量化指标描述）</w:t>
            </w:r>
          </w:p>
          <w:p>
            <w:pPr>
              <w:pStyle w:val="2"/>
              <w:rPr>
                <w:rFonts w:hint="eastAsia"/>
                <w:color w:val="auto"/>
                <w:highlight w:val="none"/>
                <w:lang w:eastAsia="zh-CN"/>
              </w:rPr>
            </w:pPr>
          </w:p>
          <w:p>
            <w:pPr>
              <w:jc w:val="both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9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应用示范性</w:t>
            </w:r>
          </w:p>
        </w:tc>
        <w:tc>
          <w:tcPr>
            <w:tcW w:w="1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实施效果</w:t>
            </w: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kern w:val="2"/>
                <w:sz w:val="18"/>
                <w:szCs w:val="18"/>
                <w:highlight w:val="none"/>
                <w:lang w:val="en-US" w:eastAsia="zh-CN" w:bidi="ar-SA"/>
              </w:rPr>
              <w:t>申报应用示范案例的主体，本部分选择性提供</w:t>
            </w:r>
          </w:p>
        </w:tc>
        <w:tc>
          <w:tcPr>
            <w:tcW w:w="1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实际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应用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个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09"/>
              </w:tabs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0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中</w:t>
            </w:r>
          </w:p>
          <w:p>
            <w:pPr>
              <w:tabs>
                <w:tab w:val="left" w:pos="80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最大投资金额</w:t>
            </w:r>
          </w:p>
          <w:p>
            <w:pPr>
              <w:tabs>
                <w:tab w:val="left" w:pos="80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万元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09"/>
              </w:tabs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0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0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应用项目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中</w:t>
            </w:r>
          </w:p>
          <w:p>
            <w:pPr>
              <w:tabs>
                <w:tab w:val="left" w:pos="80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最大使用用户规模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人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09"/>
              </w:tabs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0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应用项目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中</w:t>
            </w:r>
          </w:p>
          <w:p>
            <w:pPr>
              <w:tabs>
                <w:tab w:val="left" w:pos="80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最大应用部署单位数量（个）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09"/>
              </w:tabs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2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（描述解决方案所应用项目中相关建设的规模数量、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信创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技术和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产品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应用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程度</w:t>
            </w:r>
            <w:r>
              <w:rPr>
                <w:rFonts w:hint="default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覆盖范围、资金投入、实施周期、应用成效、用户满意度等，尽可能用可量化指标。可选取1-3个典型案例重点描述，应用规模大、业务代表性强、信创产品应用占比高的方案优先）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2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推广价值</w:t>
            </w: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（总结提炼解决方案的推广价值，描述方案在落地实践中取得的规模化应用成果、成功经验以及解决的共性问题等，能为本应用领域或其他应用领域提供参考借鉴，提供相关证明材料，附于1-1佐证材料目录后）</w:t>
            </w:r>
          </w:p>
          <w:p>
            <w:pPr>
              <w:pStyle w:val="2"/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i/>
                <w:i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8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示范意义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（总结提炼解决方案在落地应用中取得的重大突破和示范成果，如新技术、新应用、新模式的探索创新，全栈信创方案的落地应用以及共性应用难题的协同攻关等，并提供相关证明材料，附于1-1佐证材料目录后）</w:t>
            </w:r>
          </w:p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19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产业带动性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经济效益</w:t>
            </w: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（描述解决方案为申报单位或服务用户单位带来的经济效益，以及支持相关产业经济发展的情况）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color w:val="auto"/>
                <w:highlight w:val="none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社会效益</w:t>
            </w: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default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（描述解决方案在关键技术突破、成果转化、标准制定、生态构建等方面的推动作用，对信息化产业发展及服务社会方面的推进作用）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9" w:hRule="atLeast"/>
          <w:jc w:val="center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实施服务能力</w:t>
            </w:r>
          </w:p>
          <w:p>
            <w:pPr>
              <w:pStyle w:val="2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kern w:val="2"/>
                <w:sz w:val="18"/>
                <w:szCs w:val="18"/>
                <w:highlight w:val="none"/>
                <w:lang w:val="en-US" w:eastAsia="zh-CN" w:bidi="ar-SA"/>
              </w:rPr>
              <w:t>申报应用示范案例的主体，本部分选填</w:t>
            </w:r>
          </w:p>
        </w:tc>
        <w:tc>
          <w:tcPr>
            <w:tcW w:w="8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（从实施和综合保障等能力进行描述，可包括团队构成、负责人、资质经验，为服务对象提供的资讯、培训、技术支持、运营等服务保障措施，尽可能用量化指标描述）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jc w:val="both"/>
              <w:rPr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9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知识产权、标准及获奖情况（与申报方案相关）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7F7F7F" w:themeColor="background1" w:themeShade="80"/>
                <w:kern w:val="2"/>
                <w:sz w:val="18"/>
                <w:szCs w:val="18"/>
                <w:highlight w:val="none"/>
                <w:lang w:val="en-US" w:eastAsia="zh-CN" w:bidi="ar-SA"/>
              </w:rPr>
              <w:t>申报应用示范案例的主体，本部分选填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知识产权总数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个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其中：专利数量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个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其中：软著数量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个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参与标准总数（个）</w:t>
            </w:r>
          </w:p>
        </w:tc>
        <w:tc>
          <w:tcPr>
            <w:tcW w:w="65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color w:val="auto"/>
                <w:highlight w:val="none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所获荣誉总数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个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其中：国家级荣誉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个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其中：省部级荣誉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个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86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  <w:jc w:val="center"/>
        </w:trPr>
        <w:tc>
          <w:tcPr>
            <w:tcW w:w="19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7F7F7F" w:themeColor="background1" w:themeShade="80"/>
                <w:sz w:val="24"/>
                <w:szCs w:val="24"/>
                <w:highlight w:val="none"/>
                <w:lang w:val="en-US" w:eastAsia="zh-CN"/>
              </w:rPr>
              <w:t>（列出方案所拥有的知识产权，专利权、软著等，参与制定的国家或行业标准、国际标准以及获得荣誉情况，须提供相关证明材料，附于1-1佐证材料目录后）</w:t>
            </w:r>
          </w:p>
        </w:tc>
      </w:tr>
    </w:tbl>
    <w:p>
      <w:pPr>
        <w:pStyle w:val="2"/>
        <w:rPr>
          <w:color w:val="auto"/>
          <w:highlight w:val="none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jc w:val="left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  <w:rPrChange w:id="22" w:author="白培华" w:date="2023-07-26T11:33:43Z">
            <w:rPr>
              <w:rFonts w:hint="default" w:ascii="黑体" w:hAnsi="黑体" w:eastAsia="黑体" w:cs="黑体"/>
              <w:b w:val="0"/>
              <w:bCs w:val="0"/>
              <w:color w:val="auto"/>
              <w:sz w:val="28"/>
              <w:szCs w:val="28"/>
              <w:highlight w:val="none"/>
              <w:lang w:eastAsia="zh-CN"/>
            </w:rPr>
          </w:rPrChange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  <w:rPrChange w:id="23" w:author="白培华" w:date="2023-07-26T11:33:43Z">
            <w:rPr>
              <w:rFonts w:hint="eastAsia" w:ascii="黑体" w:hAnsi="黑体" w:eastAsia="黑体" w:cs="黑体"/>
              <w:b w:val="0"/>
              <w:bCs w:val="0"/>
              <w:color w:val="auto"/>
              <w:sz w:val="28"/>
              <w:szCs w:val="28"/>
              <w:highlight w:val="none"/>
              <w:lang w:val="en-US" w:eastAsia="zh-CN"/>
            </w:rPr>
          </w:rPrChange>
        </w:rPr>
        <w:t>附件1-1</w:t>
      </w:r>
    </w:p>
    <w:p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highlight w:val="none"/>
          <w:lang w:val="en-US" w:eastAsia="zh-CN"/>
          <w:rPrChange w:id="24" w:author="白培华" w:date="2023-07-26T11:32:36Z">
            <w:rPr>
              <w:rFonts w:hint="eastAsia" w:ascii="黑体" w:hAnsi="黑体" w:eastAsia="黑体" w:cs="黑体"/>
              <w:b/>
              <w:bCs/>
              <w:color w:val="auto"/>
              <w:sz w:val="44"/>
              <w:szCs w:val="44"/>
              <w:highlight w:val="none"/>
              <w:lang w:val="en-US" w:eastAsia="zh-CN"/>
            </w:rPr>
          </w:rPrChange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highlight w:val="none"/>
          <w:lang w:val="en-US" w:eastAsia="zh-CN"/>
          <w:rPrChange w:id="25" w:author="白培华" w:date="2023-07-26T11:32:36Z">
            <w:rPr>
              <w:rFonts w:hint="eastAsia" w:ascii="方正小标宋_GBK" w:hAnsi="方正小标宋_GBK" w:eastAsia="方正小标宋_GBK" w:cs="方正小标宋_GBK"/>
              <w:b/>
              <w:bCs/>
              <w:color w:val="auto"/>
              <w:sz w:val="44"/>
              <w:szCs w:val="44"/>
              <w:highlight w:val="none"/>
              <w:lang w:val="en-US" w:eastAsia="zh-CN"/>
            </w:rPr>
          </w:rPrChange>
        </w:rPr>
        <w:t>相关证明材料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1.解决方案架构图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业务应用场景图；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2.技术水平自主程度可提供相关资质、适配互认证证书、第三方测试机构出具的产品适配测试报告等佐证材料；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3.解决方案的推广效果、可推广性证明材料，包括但不限于项目实施合同复印件（合同首页及签字页即可）、客户方出具的项目应用证明、用户单位推荐函等；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4.解决方案的平台架构、关键技术等获得专利、知识产权、标准及获得荣誉的相关证明材料；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5.其他材料。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en-US" w:eastAsia="zh-CN"/>
        </w:rPr>
        <w:t>佐证材料目录</w:t>
      </w:r>
    </w:p>
    <w:tbl>
      <w:tblPr>
        <w:tblStyle w:val="6"/>
        <w:tblW w:w="79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7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53" w:type="dxa"/>
            <w:shd w:val="clear" w:color="auto" w:fill="8496B0" w:themeFill="text2" w:themeFillTint="99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7100" w:type="dxa"/>
            <w:shd w:val="clear" w:color="auto" w:fill="8496B0" w:themeFill="text2" w:themeFillTint="99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材料名称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1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1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71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71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9"/>
        <w:rPr>
          <w:rFonts w:hint="eastAsia" w:eastAsia="宋体"/>
          <w:color w:val="auto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（说明：提供的证明材料须与解决方案直接相关，依次附于表后，所有证明材料加盖申报单位公章。申报应用示范案例的主体，选择性提供。）</w:t>
      </w:r>
    </w:p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  <w:rPrChange w:id="26" w:author="白培华" w:date="2023-07-26T11:33:50Z">
            <w:rPr>
              <w:rFonts w:hint="default" w:ascii="黑体" w:hAnsi="黑体" w:eastAsia="黑体" w:cs="黑体"/>
              <w:color w:val="auto"/>
              <w:sz w:val="28"/>
              <w:szCs w:val="28"/>
              <w:highlight w:val="none"/>
              <w:lang w:val="en-US" w:eastAsia="zh-CN"/>
            </w:rPr>
          </w:rPrChange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  <w:rPrChange w:id="27" w:author="白培华" w:date="2023-07-26T11:33:50Z">
            <w:rPr>
              <w:rFonts w:hint="eastAsia" w:ascii="黑体" w:hAnsi="黑体" w:eastAsia="黑体" w:cs="黑体"/>
              <w:color w:val="auto"/>
              <w:sz w:val="28"/>
              <w:szCs w:val="28"/>
              <w:highlight w:val="none"/>
              <w:lang w:val="en-US" w:eastAsia="zh-CN"/>
            </w:rPr>
          </w:rPrChange>
        </w:rPr>
        <w:t>附件1-2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rPrChange w:id="28" w:author="白培华" w:date="2023-07-26T11:32:47Z">
            <w:rPr>
              <w:rFonts w:hint="eastAsia" w:ascii="仿宋_GB2312" w:hAnsi="仿宋_GB2312" w:eastAsia="仿宋_GB2312" w:cs="仿宋_GB2312"/>
              <w:color w:val="auto"/>
              <w:sz w:val="28"/>
              <w:szCs w:val="28"/>
              <w:highlight w:val="none"/>
            </w:rPr>
          </w:rPrChange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highlight w:val="none"/>
          <w:rPrChange w:id="29" w:author="白培华" w:date="2023-07-26T11:32:47Z">
            <w:rPr>
              <w:rFonts w:hint="eastAsia" w:ascii="方正小标宋_GBK" w:hAnsi="方正小标宋_GBK" w:eastAsia="方正小标宋_GBK" w:cs="方正小标宋_GBK"/>
              <w:b/>
              <w:bCs/>
              <w:color w:val="auto"/>
              <w:sz w:val="44"/>
              <w:szCs w:val="44"/>
              <w:highlight w:val="none"/>
            </w:rPr>
          </w:rPrChange>
        </w:rPr>
        <w:t>责任声明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根据《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关于2023年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xx省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信息技术应用创新解决方案征集工作的通知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》要求，我单位提交了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thick"/>
          <w:lang w:val="en-US" w:eastAsia="zh-CN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解决方案的信息表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现就有关情况声明如下：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1.我单位对提供的全部资料的真实性负责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并保证所涉及解决方案皆为自主知识产权。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2.我单位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提交材料所涉及的解决方案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内容和程序皆符合国家有关法律法规及相关产业政策要求。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3.我单位对所提交的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解决方案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内容负有保密责任，按照国家相关保密规定，所提交的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方案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内容未涉及国家秘密、个人信息和其他敏感信息。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4.所填写的相关文字和图片已经由我单位审核，确认无误。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我单位对违反上述声明导致的后果承担全部法律责任。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92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申报单位名称：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92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盖单位公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章）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法定代表人：（签字）</w:t>
      </w:r>
    </w:p>
    <w:p>
      <w:pPr>
        <w:ind w:firstLine="560" w:firstLineChars="200"/>
        <w:jc w:val="center"/>
        <w:outlineLvl w:val="9"/>
        <w:rPr>
          <w:rFonts w:hint="eastAsia"/>
          <w:color w:val="auto"/>
          <w:highlight w:val="none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月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</w:t>
      </w:r>
    </w:p>
    <w:p>
      <w:pPr>
        <w:jc w:val="left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  <w:rPrChange w:id="30" w:author="白培华" w:date="2023-07-26T11:34:00Z">
            <w:rPr>
              <w:rFonts w:hint="default" w:ascii="黑体" w:hAnsi="黑体" w:eastAsia="黑体" w:cs="黑体"/>
              <w:b w:val="0"/>
              <w:bCs w:val="0"/>
              <w:color w:val="auto"/>
              <w:sz w:val="28"/>
              <w:szCs w:val="28"/>
              <w:highlight w:val="none"/>
              <w:lang w:val="en-US" w:eastAsia="zh-CN"/>
            </w:rPr>
          </w:rPrChange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  <w:rPrChange w:id="31" w:author="白培华" w:date="2023-07-26T11:34:00Z">
            <w:rPr>
              <w:rFonts w:hint="eastAsia" w:ascii="黑体" w:hAnsi="黑体" w:eastAsia="黑体" w:cs="黑体"/>
              <w:b w:val="0"/>
              <w:bCs w:val="0"/>
              <w:color w:val="auto"/>
              <w:sz w:val="28"/>
              <w:szCs w:val="28"/>
              <w:highlight w:val="none"/>
              <w:lang w:val="en-US" w:eastAsia="zh-CN"/>
            </w:rPr>
          </w:rPrChange>
        </w:rPr>
        <w:t>附件1-3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val="en-US" w:eastAsia="zh-CN"/>
          <w:rPrChange w:id="32" w:author="白培华" w:date="2023-07-26T11:32:56Z">
            <w:rPr>
              <w:rFonts w:hint="eastAsia" w:ascii="方正小标宋_GBK" w:hAnsi="方正小标宋_GBK" w:eastAsia="方正小标宋_GBK" w:cs="方正小标宋_GBK"/>
              <w:b/>
              <w:bCs/>
              <w:sz w:val="44"/>
              <w:szCs w:val="44"/>
              <w:highlight w:val="none"/>
              <w:lang w:val="en-US" w:eastAsia="zh-CN"/>
            </w:rPr>
          </w:rPrChange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val="en-US" w:eastAsia="zh-Hans"/>
          <w:rPrChange w:id="33" w:author="白培华" w:date="2023-07-26T11:32:56Z">
            <w:rPr>
              <w:rFonts w:hint="eastAsia" w:ascii="方正小标宋_GBK" w:hAnsi="方正小标宋_GBK" w:eastAsia="方正小标宋_GBK" w:cs="方正小标宋_GBK"/>
              <w:b/>
              <w:bCs/>
              <w:sz w:val="44"/>
              <w:szCs w:val="44"/>
              <w:highlight w:val="none"/>
              <w:lang w:val="en-US" w:eastAsia="zh-Hans"/>
            </w:rPr>
          </w:rPrChange>
        </w:rPr>
        <w:t>业务应用场景信息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val="en-US" w:eastAsia="zh-CN"/>
          <w:rPrChange w:id="34" w:author="白培华" w:date="2023-07-26T11:32:56Z">
            <w:rPr>
              <w:rFonts w:hint="eastAsia" w:ascii="方正小标宋_GBK" w:hAnsi="方正小标宋_GBK" w:eastAsia="方正小标宋_GBK" w:cs="方正小标宋_GBK"/>
              <w:b/>
              <w:bCs/>
              <w:sz w:val="44"/>
              <w:szCs w:val="44"/>
              <w:highlight w:val="none"/>
              <w:lang w:val="en-US" w:eastAsia="zh-CN"/>
            </w:rPr>
          </w:rPrChange>
        </w:rPr>
        <w:t>填报要求及示例</w:t>
      </w:r>
    </w:p>
    <w:p>
      <w:pPr>
        <w:pStyle w:val="2"/>
        <w:rPr>
          <w:rFonts w:hint="default"/>
          <w:lang w:val="en-US" w:eastAsia="zh-Hans"/>
        </w:rPr>
      </w:pPr>
      <w:r>
        <w:rPr>
          <w:rFonts w:hint="eastAsia" w:ascii="仿宋_GB2312" w:hAnsi="仿宋_GB2312" w:eastAsia="仿宋_GB2312" w:cs="仿宋_GB2312"/>
          <w:i/>
          <w:iCs/>
          <w:color w:val="auto"/>
          <w:sz w:val="24"/>
          <w:szCs w:val="24"/>
          <w:highlight w:val="none"/>
          <w:lang w:val="en-US" w:eastAsia="zh-CN"/>
        </w:rPr>
        <w:t>注：请参照附件1-3格式要求，将表格信息填至附件2-2。业务场景类别与申报信息表正文“解决方案描述”中的“业务场景分类”保持一致，未涵盖类别按实际情况填写。</w:t>
      </w:r>
    </w:p>
    <w:tbl>
      <w:tblPr>
        <w:tblStyle w:val="5"/>
        <w:tblpPr w:leftFromText="180" w:rightFromText="180" w:vertAnchor="text" w:horzAnchor="page" w:tblpXSpec="center" w:tblpY="323"/>
        <w:tblOverlap w:val="never"/>
        <w:tblW w:w="1334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3323"/>
        <w:gridCol w:w="2166"/>
        <w:gridCol w:w="2300"/>
        <w:gridCol w:w="3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重要行业领域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业务场景类别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细分应用场景+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核心功能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）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  <w:t>场景特点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所依赖的核心技术、构件、插件、模型算法等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重要行业领域，如党政、金融、能源等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（必填）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每一行业领域主要涉及的业务场景分类，按大类分，分类名称建议4字、6字或8字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（必填）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每一业务场景下的细分应用场景（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核心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功能）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（必填）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  <w:t>每一细分业务场景的特点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每一细分应用场景（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核心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功能）所依赖的核心技术、构件、插件、模型算法等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党政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公共服务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7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政务办公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文档管理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  <w:tc>
          <w:tcPr>
            <w:tcW w:w="3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7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公文管理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行政办公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7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财务管理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金融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核心业务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交易业务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交易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）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  <w:t>高并发、高可靠、低时延、可扩展、安全、易用等</w:t>
            </w:r>
          </w:p>
        </w:tc>
        <w:tc>
          <w:tcPr>
            <w:tcW w:w="38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……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能源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……</w:t>
            </w:r>
          </w:p>
        </w:tc>
        <w:tc>
          <w:tcPr>
            <w:tcW w:w="3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rPr>
          <w:rFonts w:hint="default" w:ascii="仿宋_GB2312" w:hAnsi="仿宋_GB2312" w:cs="仿宋_GB2312"/>
          <w:color w:val="C00000"/>
          <w:sz w:val="32"/>
          <w:szCs w:val="32"/>
          <w:lang w:eastAsia="zh-Hans"/>
        </w:rPr>
      </w:pPr>
    </w:p>
    <w:p>
      <w:pPr>
        <w:pStyle w:val="2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default"/>
          <w:lang w:val="en-US" w:eastAsia="zh-CN"/>
        </w:rPr>
      </w:pPr>
    </w:p>
    <w:sectPr>
      <w:type w:val="continuous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7903FF6-28F0-4A9A-9723-3B6B39B2F54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9750392-6935-4C3D-BEB6-AF5C56069D8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3" w:fontKey="{ED617B42-79CD-4C8A-A986-472765F5361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D9518BC-5937-4149-B018-AE3A38BD79A4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C542A090-CA5E-42FC-9B96-6D5DA1F30F2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099CEB"/>
    <w:multiLevelType w:val="singleLevel"/>
    <w:tmpl w:val="18099CE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白培华">
    <w15:presenceInfo w15:providerId="None" w15:userId="白培华"/>
  </w15:person>
  <w15:person w15:author="cff">
    <w15:presenceInfo w15:providerId="WPS Office" w15:userId="10881666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TrueTypeFonts/>
  <w:saveSubset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kMGYyMzhmNjhlZjU4ZjUyM2U5ZWU4OTU2NGJhYTEifQ=="/>
  </w:docVars>
  <w:rsids>
    <w:rsidRoot w:val="3BE21C9D"/>
    <w:rsid w:val="007007DA"/>
    <w:rsid w:val="007059D6"/>
    <w:rsid w:val="007814D5"/>
    <w:rsid w:val="009444C8"/>
    <w:rsid w:val="00A95A9A"/>
    <w:rsid w:val="00B84E29"/>
    <w:rsid w:val="00C35D53"/>
    <w:rsid w:val="00D42B17"/>
    <w:rsid w:val="00D8036A"/>
    <w:rsid w:val="00EA233A"/>
    <w:rsid w:val="00EB1C0E"/>
    <w:rsid w:val="00EF7950"/>
    <w:rsid w:val="012D7361"/>
    <w:rsid w:val="014545C7"/>
    <w:rsid w:val="015974C0"/>
    <w:rsid w:val="015C48BA"/>
    <w:rsid w:val="016025FC"/>
    <w:rsid w:val="0197298B"/>
    <w:rsid w:val="01AE15BA"/>
    <w:rsid w:val="01BB5A85"/>
    <w:rsid w:val="01D25E63"/>
    <w:rsid w:val="01DA23AF"/>
    <w:rsid w:val="01EB08C0"/>
    <w:rsid w:val="01FB6200"/>
    <w:rsid w:val="020C008E"/>
    <w:rsid w:val="022B0E5C"/>
    <w:rsid w:val="02301FCF"/>
    <w:rsid w:val="025A2392"/>
    <w:rsid w:val="027C3466"/>
    <w:rsid w:val="027F6AB2"/>
    <w:rsid w:val="0284056C"/>
    <w:rsid w:val="028A042D"/>
    <w:rsid w:val="02B04EBD"/>
    <w:rsid w:val="02C96657"/>
    <w:rsid w:val="02D768EE"/>
    <w:rsid w:val="02E32D09"/>
    <w:rsid w:val="02F92D08"/>
    <w:rsid w:val="02FC6355"/>
    <w:rsid w:val="031418F0"/>
    <w:rsid w:val="03280EF8"/>
    <w:rsid w:val="033F6241"/>
    <w:rsid w:val="03791753"/>
    <w:rsid w:val="03891132"/>
    <w:rsid w:val="038C1362"/>
    <w:rsid w:val="039842CF"/>
    <w:rsid w:val="03990047"/>
    <w:rsid w:val="0399352E"/>
    <w:rsid w:val="039D7CB4"/>
    <w:rsid w:val="03A84AF9"/>
    <w:rsid w:val="03D90444"/>
    <w:rsid w:val="03DB41BC"/>
    <w:rsid w:val="03DD1CE2"/>
    <w:rsid w:val="03E90D17"/>
    <w:rsid w:val="03EF5EB9"/>
    <w:rsid w:val="03FD2384"/>
    <w:rsid w:val="040A4AA1"/>
    <w:rsid w:val="040D08F7"/>
    <w:rsid w:val="04147DD8"/>
    <w:rsid w:val="041B0A5C"/>
    <w:rsid w:val="04212517"/>
    <w:rsid w:val="04221EEA"/>
    <w:rsid w:val="044742D6"/>
    <w:rsid w:val="045E3379"/>
    <w:rsid w:val="046C12B8"/>
    <w:rsid w:val="04715B28"/>
    <w:rsid w:val="048E09A2"/>
    <w:rsid w:val="048E7480"/>
    <w:rsid w:val="04934A97"/>
    <w:rsid w:val="04A44EF6"/>
    <w:rsid w:val="04B9188E"/>
    <w:rsid w:val="04CF189A"/>
    <w:rsid w:val="04D74983"/>
    <w:rsid w:val="04EE63C4"/>
    <w:rsid w:val="04FD04E8"/>
    <w:rsid w:val="051F0CAE"/>
    <w:rsid w:val="05273C7A"/>
    <w:rsid w:val="05283431"/>
    <w:rsid w:val="05386307"/>
    <w:rsid w:val="053B7179"/>
    <w:rsid w:val="058C1B34"/>
    <w:rsid w:val="0592523E"/>
    <w:rsid w:val="05987AE7"/>
    <w:rsid w:val="059E4F18"/>
    <w:rsid w:val="05AB6BBC"/>
    <w:rsid w:val="05B178CA"/>
    <w:rsid w:val="05C375FE"/>
    <w:rsid w:val="05D37841"/>
    <w:rsid w:val="05D62E8D"/>
    <w:rsid w:val="05D76C05"/>
    <w:rsid w:val="05EC08CC"/>
    <w:rsid w:val="05F13F79"/>
    <w:rsid w:val="06053772"/>
    <w:rsid w:val="06093262"/>
    <w:rsid w:val="060B57C9"/>
    <w:rsid w:val="06113EC5"/>
    <w:rsid w:val="06145C04"/>
    <w:rsid w:val="061E2F25"/>
    <w:rsid w:val="06420775"/>
    <w:rsid w:val="066C37F1"/>
    <w:rsid w:val="0698619F"/>
    <w:rsid w:val="069F519C"/>
    <w:rsid w:val="06BD50C9"/>
    <w:rsid w:val="06E95A55"/>
    <w:rsid w:val="06F35CC1"/>
    <w:rsid w:val="06F51A39"/>
    <w:rsid w:val="06FF4665"/>
    <w:rsid w:val="07106873"/>
    <w:rsid w:val="07181283"/>
    <w:rsid w:val="07333826"/>
    <w:rsid w:val="074107DA"/>
    <w:rsid w:val="0749768F"/>
    <w:rsid w:val="074B03B7"/>
    <w:rsid w:val="074F6585"/>
    <w:rsid w:val="07505C12"/>
    <w:rsid w:val="077F6245"/>
    <w:rsid w:val="078A03D3"/>
    <w:rsid w:val="0797489E"/>
    <w:rsid w:val="079E5C2C"/>
    <w:rsid w:val="07AC39EE"/>
    <w:rsid w:val="07B72711"/>
    <w:rsid w:val="07C136C9"/>
    <w:rsid w:val="07CB7FDF"/>
    <w:rsid w:val="07DC6755"/>
    <w:rsid w:val="07E25396"/>
    <w:rsid w:val="07EE2AB2"/>
    <w:rsid w:val="07EF6488"/>
    <w:rsid w:val="081022D1"/>
    <w:rsid w:val="08202AE5"/>
    <w:rsid w:val="082223BA"/>
    <w:rsid w:val="082D2023"/>
    <w:rsid w:val="08320A23"/>
    <w:rsid w:val="08404F36"/>
    <w:rsid w:val="08536A17"/>
    <w:rsid w:val="0866523C"/>
    <w:rsid w:val="08687FE8"/>
    <w:rsid w:val="086B0957"/>
    <w:rsid w:val="087150EF"/>
    <w:rsid w:val="08B7505D"/>
    <w:rsid w:val="08D107D5"/>
    <w:rsid w:val="08D86F1C"/>
    <w:rsid w:val="08ED6E6B"/>
    <w:rsid w:val="08F024B8"/>
    <w:rsid w:val="094E71DE"/>
    <w:rsid w:val="095A6680"/>
    <w:rsid w:val="097202E6"/>
    <w:rsid w:val="09840E52"/>
    <w:rsid w:val="09862E1C"/>
    <w:rsid w:val="09917286"/>
    <w:rsid w:val="09977B74"/>
    <w:rsid w:val="09AD65FB"/>
    <w:rsid w:val="09BA2AC6"/>
    <w:rsid w:val="09BE6112"/>
    <w:rsid w:val="09D16D65"/>
    <w:rsid w:val="09F63AFE"/>
    <w:rsid w:val="09FE1F2C"/>
    <w:rsid w:val="0A0A75A9"/>
    <w:rsid w:val="0A0F0A6A"/>
    <w:rsid w:val="0A1002DE"/>
    <w:rsid w:val="0A2F66B4"/>
    <w:rsid w:val="0A314B36"/>
    <w:rsid w:val="0A4A209B"/>
    <w:rsid w:val="0A621193"/>
    <w:rsid w:val="0A6F1B02"/>
    <w:rsid w:val="0A8C6210"/>
    <w:rsid w:val="0A9F0B6A"/>
    <w:rsid w:val="0AAE35C0"/>
    <w:rsid w:val="0ACC0D02"/>
    <w:rsid w:val="0AEA0769"/>
    <w:rsid w:val="0AF53DB5"/>
    <w:rsid w:val="0AFA6B34"/>
    <w:rsid w:val="0B045725"/>
    <w:rsid w:val="0B095AB3"/>
    <w:rsid w:val="0B2B77D7"/>
    <w:rsid w:val="0B4B7E79"/>
    <w:rsid w:val="0B507DEF"/>
    <w:rsid w:val="0B584344"/>
    <w:rsid w:val="0B6251C3"/>
    <w:rsid w:val="0B7A51B9"/>
    <w:rsid w:val="0B811AED"/>
    <w:rsid w:val="0B835865"/>
    <w:rsid w:val="0B84338B"/>
    <w:rsid w:val="0B884C29"/>
    <w:rsid w:val="0BB2614A"/>
    <w:rsid w:val="0BC013EB"/>
    <w:rsid w:val="0BC67500"/>
    <w:rsid w:val="0BD57CAC"/>
    <w:rsid w:val="0BDA4205"/>
    <w:rsid w:val="0C120997"/>
    <w:rsid w:val="0C1A784C"/>
    <w:rsid w:val="0C1F4E62"/>
    <w:rsid w:val="0C216E2C"/>
    <w:rsid w:val="0C395F24"/>
    <w:rsid w:val="0C3E353A"/>
    <w:rsid w:val="0C450D6C"/>
    <w:rsid w:val="0C4C174B"/>
    <w:rsid w:val="0C64407D"/>
    <w:rsid w:val="0C6C62F9"/>
    <w:rsid w:val="0C790A16"/>
    <w:rsid w:val="0C7927C4"/>
    <w:rsid w:val="0C7D1410"/>
    <w:rsid w:val="0CA745B9"/>
    <w:rsid w:val="0CA75583"/>
    <w:rsid w:val="0CC06645"/>
    <w:rsid w:val="0CDB31C5"/>
    <w:rsid w:val="0CF224C1"/>
    <w:rsid w:val="0D075257"/>
    <w:rsid w:val="0D211A66"/>
    <w:rsid w:val="0D246BD4"/>
    <w:rsid w:val="0D4B0DB7"/>
    <w:rsid w:val="0D660F9A"/>
    <w:rsid w:val="0D6F0040"/>
    <w:rsid w:val="0D8B27AF"/>
    <w:rsid w:val="0DC42165"/>
    <w:rsid w:val="0DDE092A"/>
    <w:rsid w:val="0E195140"/>
    <w:rsid w:val="0E2A1FC8"/>
    <w:rsid w:val="0E323572"/>
    <w:rsid w:val="0E462B7A"/>
    <w:rsid w:val="0E5B31E4"/>
    <w:rsid w:val="0E6B1AE5"/>
    <w:rsid w:val="0E8D1A28"/>
    <w:rsid w:val="0EA967E6"/>
    <w:rsid w:val="0EAC1DBE"/>
    <w:rsid w:val="0EBD108E"/>
    <w:rsid w:val="0F227143"/>
    <w:rsid w:val="0F4948EC"/>
    <w:rsid w:val="0F5512C6"/>
    <w:rsid w:val="0F5C08A7"/>
    <w:rsid w:val="0F7756E1"/>
    <w:rsid w:val="0F9811B3"/>
    <w:rsid w:val="0FA34D16"/>
    <w:rsid w:val="0FB26719"/>
    <w:rsid w:val="0FD348E1"/>
    <w:rsid w:val="0FDA7A75"/>
    <w:rsid w:val="0FE32D76"/>
    <w:rsid w:val="0FFF56D6"/>
    <w:rsid w:val="101051ED"/>
    <w:rsid w:val="10196798"/>
    <w:rsid w:val="1041184B"/>
    <w:rsid w:val="104B4477"/>
    <w:rsid w:val="104C1533"/>
    <w:rsid w:val="105A1FE7"/>
    <w:rsid w:val="105E23FD"/>
    <w:rsid w:val="107D2618"/>
    <w:rsid w:val="108F25B6"/>
    <w:rsid w:val="1099170E"/>
    <w:rsid w:val="109D0D3B"/>
    <w:rsid w:val="10A96A1D"/>
    <w:rsid w:val="10AB2390"/>
    <w:rsid w:val="10B85FB1"/>
    <w:rsid w:val="10CE4AAD"/>
    <w:rsid w:val="10D73F5D"/>
    <w:rsid w:val="10E93381"/>
    <w:rsid w:val="111B6540"/>
    <w:rsid w:val="11274EE5"/>
    <w:rsid w:val="112A6783"/>
    <w:rsid w:val="112B5017"/>
    <w:rsid w:val="113F222E"/>
    <w:rsid w:val="11586E4C"/>
    <w:rsid w:val="115A0E16"/>
    <w:rsid w:val="1161538D"/>
    <w:rsid w:val="117E3068"/>
    <w:rsid w:val="11BB73DB"/>
    <w:rsid w:val="11C96C33"/>
    <w:rsid w:val="11FD5C45"/>
    <w:rsid w:val="120E1C01"/>
    <w:rsid w:val="124F64A1"/>
    <w:rsid w:val="12584140"/>
    <w:rsid w:val="127B54E8"/>
    <w:rsid w:val="127E28E2"/>
    <w:rsid w:val="12820F2D"/>
    <w:rsid w:val="12906AB9"/>
    <w:rsid w:val="1299596E"/>
    <w:rsid w:val="12CA3D5F"/>
    <w:rsid w:val="12F708E7"/>
    <w:rsid w:val="130059ED"/>
    <w:rsid w:val="13155DC1"/>
    <w:rsid w:val="13217712"/>
    <w:rsid w:val="13274D28"/>
    <w:rsid w:val="132D69D9"/>
    <w:rsid w:val="138F7E73"/>
    <w:rsid w:val="13923193"/>
    <w:rsid w:val="13A22600"/>
    <w:rsid w:val="13AC7685"/>
    <w:rsid w:val="13BD38DE"/>
    <w:rsid w:val="13CB7DA9"/>
    <w:rsid w:val="13CC3B21"/>
    <w:rsid w:val="13D749A0"/>
    <w:rsid w:val="13DA7FEC"/>
    <w:rsid w:val="13EB4F75"/>
    <w:rsid w:val="14005579"/>
    <w:rsid w:val="141C63FF"/>
    <w:rsid w:val="14292D22"/>
    <w:rsid w:val="143C2A55"/>
    <w:rsid w:val="14956609"/>
    <w:rsid w:val="14983A03"/>
    <w:rsid w:val="149F4D92"/>
    <w:rsid w:val="14B13C95"/>
    <w:rsid w:val="14B651D8"/>
    <w:rsid w:val="14CF3E9E"/>
    <w:rsid w:val="14E530ED"/>
    <w:rsid w:val="14E82BDD"/>
    <w:rsid w:val="14EC1D19"/>
    <w:rsid w:val="15011746"/>
    <w:rsid w:val="150C68CB"/>
    <w:rsid w:val="151718B1"/>
    <w:rsid w:val="152B00A7"/>
    <w:rsid w:val="153C5E15"/>
    <w:rsid w:val="155B6F0B"/>
    <w:rsid w:val="15742C66"/>
    <w:rsid w:val="15861ED2"/>
    <w:rsid w:val="158741A4"/>
    <w:rsid w:val="158A51D8"/>
    <w:rsid w:val="15902250"/>
    <w:rsid w:val="15977D5F"/>
    <w:rsid w:val="15A72150"/>
    <w:rsid w:val="15F32AFE"/>
    <w:rsid w:val="16027401"/>
    <w:rsid w:val="16300397"/>
    <w:rsid w:val="163A2FC4"/>
    <w:rsid w:val="164125A5"/>
    <w:rsid w:val="16473933"/>
    <w:rsid w:val="164A3911"/>
    <w:rsid w:val="167A7865"/>
    <w:rsid w:val="167F25B8"/>
    <w:rsid w:val="16976668"/>
    <w:rsid w:val="16A519C3"/>
    <w:rsid w:val="16B72867"/>
    <w:rsid w:val="16BB01E4"/>
    <w:rsid w:val="16CB1E6E"/>
    <w:rsid w:val="16CE6DAB"/>
    <w:rsid w:val="170A04B7"/>
    <w:rsid w:val="17110F1E"/>
    <w:rsid w:val="172B1E23"/>
    <w:rsid w:val="17405CFC"/>
    <w:rsid w:val="174D31CB"/>
    <w:rsid w:val="174D4F79"/>
    <w:rsid w:val="1763479D"/>
    <w:rsid w:val="17751715"/>
    <w:rsid w:val="17931083"/>
    <w:rsid w:val="17AF353E"/>
    <w:rsid w:val="17BE19D3"/>
    <w:rsid w:val="17CC2342"/>
    <w:rsid w:val="17D31922"/>
    <w:rsid w:val="17D7387E"/>
    <w:rsid w:val="17EC02EE"/>
    <w:rsid w:val="17EC6540"/>
    <w:rsid w:val="180775E7"/>
    <w:rsid w:val="18267CA4"/>
    <w:rsid w:val="182A7068"/>
    <w:rsid w:val="184243B2"/>
    <w:rsid w:val="18463EA2"/>
    <w:rsid w:val="18475E6C"/>
    <w:rsid w:val="187A1D9E"/>
    <w:rsid w:val="18982224"/>
    <w:rsid w:val="189866C8"/>
    <w:rsid w:val="189A2440"/>
    <w:rsid w:val="18B003F0"/>
    <w:rsid w:val="18BA4890"/>
    <w:rsid w:val="18C13529"/>
    <w:rsid w:val="18C4126B"/>
    <w:rsid w:val="18D74E39"/>
    <w:rsid w:val="18DC0363"/>
    <w:rsid w:val="18EC1ED0"/>
    <w:rsid w:val="18F90F15"/>
    <w:rsid w:val="19086FD4"/>
    <w:rsid w:val="19202518"/>
    <w:rsid w:val="19481E9C"/>
    <w:rsid w:val="194A5C14"/>
    <w:rsid w:val="194B54E8"/>
    <w:rsid w:val="196818D1"/>
    <w:rsid w:val="19836A30"/>
    <w:rsid w:val="19967CAA"/>
    <w:rsid w:val="19982E20"/>
    <w:rsid w:val="19BC1F42"/>
    <w:rsid w:val="19C46B09"/>
    <w:rsid w:val="19D90D46"/>
    <w:rsid w:val="19EF056A"/>
    <w:rsid w:val="1A134258"/>
    <w:rsid w:val="1A165AF6"/>
    <w:rsid w:val="1A1B310D"/>
    <w:rsid w:val="1A1D6E85"/>
    <w:rsid w:val="1A2E5016"/>
    <w:rsid w:val="1A393593"/>
    <w:rsid w:val="1A3B37AF"/>
    <w:rsid w:val="1A432916"/>
    <w:rsid w:val="1A646862"/>
    <w:rsid w:val="1A6745A4"/>
    <w:rsid w:val="1A83288E"/>
    <w:rsid w:val="1A8962C8"/>
    <w:rsid w:val="1A8977CA"/>
    <w:rsid w:val="1A9F3D3E"/>
    <w:rsid w:val="1ABA46D4"/>
    <w:rsid w:val="1ADA4D76"/>
    <w:rsid w:val="1AE469B6"/>
    <w:rsid w:val="1AEB32D3"/>
    <w:rsid w:val="1B171B26"/>
    <w:rsid w:val="1B3214B7"/>
    <w:rsid w:val="1B4F7512"/>
    <w:rsid w:val="1B521C5D"/>
    <w:rsid w:val="1B5623CB"/>
    <w:rsid w:val="1B59213E"/>
    <w:rsid w:val="1B6050F1"/>
    <w:rsid w:val="1B770817"/>
    <w:rsid w:val="1B8B6070"/>
    <w:rsid w:val="1B944F25"/>
    <w:rsid w:val="1BA07D6D"/>
    <w:rsid w:val="1BB9498B"/>
    <w:rsid w:val="1BBF4FFD"/>
    <w:rsid w:val="1BBFE927"/>
    <w:rsid w:val="1BCF2401"/>
    <w:rsid w:val="1BE20386"/>
    <w:rsid w:val="1C0C71B1"/>
    <w:rsid w:val="1C4921B3"/>
    <w:rsid w:val="1C6B7049"/>
    <w:rsid w:val="1C6C2CF5"/>
    <w:rsid w:val="1C7D4ECF"/>
    <w:rsid w:val="1CA263BB"/>
    <w:rsid w:val="1CAE5474"/>
    <w:rsid w:val="1CB17D58"/>
    <w:rsid w:val="1CB74566"/>
    <w:rsid w:val="1CBA0C08"/>
    <w:rsid w:val="1CDA105D"/>
    <w:rsid w:val="1CEB6DC6"/>
    <w:rsid w:val="1CEE4B08"/>
    <w:rsid w:val="1D136F99"/>
    <w:rsid w:val="1D181B85"/>
    <w:rsid w:val="1D1C3F8F"/>
    <w:rsid w:val="1D2D6D03"/>
    <w:rsid w:val="1D306ECF"/>
    <w:rsid w:val="1D390DF2"/>
    <w:rsid w:val="1D3C55BB"/>
    <w:rsid w:val="1D4A4435"/>
    <w:rsid w:val="1D54644D"/>
    <w:rsid w:val="1D6F22D4"/>
    <w:rsid w:val="1D7C0366"/>
    <w:rsid w:val="1D82284D"/>
    <w:rsid w:val="1DA82F09"/>
    <w:rsid w:val="1DAD6772"/>
    <w:rsid w:val="1DB13BDD"/>
    <w:rsid w:val="1DB96EC4"/>
    <w:rsid w:val="1DD106B2"/>
    <w:rsid w:val="1DD65CC8"/>
    <w:rsid w:val="1DF148B0"/>
    <w:rsid w:val="1DFB128B"/>
    <w:rsid w:val="1E0C16EA"/>
    <w:rsid w:val="1E1C7453"/>
    <w:rsid w:val="1E214A6A"/>
    <w:rsid w:val="1E390005"/>
    <w:rsid w:val="1E72658A"/>
    <w:rsid w:val="1E927F99"/>
    <w:rsid w:val="1EAC6A29"/>
    <w:rsid w:val="1ECA6EAF"/>
    <w:rsid w:val="1EDD71B1"/>
    <w:rsid w:val="1EDF241A"/>
    <w:rsid w:val="1F047D00"/>
    <w:rsid w:val="1F0F0B90"/>
    <w:rsid w:val="1F3140CE"/>
    <w:rsid w:val="1F460C2C"/>
    <w:rsid w:val="1F596D3C"/>
    <w:rsid w:val="1F5A5CAF"/>
    <w:rsid w:val="1F5C3FAB"/>
    <w:rsid w:val="1F9502EA"/>
    <w:rsid w:val="1FBC0EEE"/>
    <w:rsid w:val="1FF96529"/>
    <w:rsid w:val="1FFA7639"/>
    <w:rsid w:val="1FFC646D"/>
    <w:rsid w:val="1FFCE088"/>
    <w:rsid w:val="20020FF7"/>
    <w:rsid w:val="202251F5"/>
    <w:rsid w:val="204923B1"/>
    <w:rsid w:val="205630F0"/>
    <w:rsid w:val="2079293B"/>
    <w:rsid w:val="207E61A3"/>
    <w:rsid w:val="20943C19"/>
    <w:rsid w:val="209634ED"/>
    <w:rsid w:val="209A0FCA"/>
    <w:rsid w:val="20B76C58"/>
    <w:rsid w:val="20BB73F7"/>
    <w:rsid w:val="20C53D53"/>
    <w:rsid w:val="20CE5CB5"/>
    <w:rsid w:val="20CE712B"/>
    <w:rsid w:val="20D65FDF"/>
    <w:rsid w:val="20E65B8A"/>
    <w:rsid w:val="20FF5536"/>
    <w:rsid w:val="211214DA"/>
    <w:rsid w:val="213A656E"/>
    <w:rsid w:val="21611D4D"/>
    <w:rsid w:val="21621621"/>
    <w:rsid w:val="21635AC5"/>
    <w:rsid w:val="21703D3E"/>
    <w:rsid w:val="218759F3"/>
    <w:rsid w:val="218D2B42"/>
    <w:rsid w:val="219739C1"/>
    <w:rsid w:val="219D1814"/>
    <w:rsid w:val="21AC21A0"/>
    <w:rsid w:val="21BE2CFB"/>
    <w:rsid w:val="21E0004E"/>
    <w:rsid w:val="21F20BF7"/>
    <w:rsid w:val="2233094E"/>
    <w:rsid w:val="22346EEE"/>
    <w:rsid w:val="22370D00"/>
    <w:rsid w:val="22592A24"/>
    <w:rsid w:val="22634EE5"/>
    <w:rsid w:val="22D30A28"/>
    <w:rsid w:val="22E26EBD"/>
    <w:rsid w:val="22F56BF1"/>
    <w:rsid w:val="22F8223D"/>
    <w:rsid w:val="231D36E0"/>
    <w:rsid w:val="23203542"/>
    <w:rsid w:val="2325787E"/>
    <w:rsid w:val="232E2103"/>
    <w:rsid w:val="23502079"/>
    <w:rsid w:val="23531B69"/>
    <w:rsid w:val="23627FFE"/>
    <w:rsid w:val="2366189C"/>
    <w:rsid w:val="2383244E"/>
    <w:rsid w:val="23843AD1"/>
    <w:rsid w:val="23A13D5D"/>
    <w:rsid w:val="23A423C5"/>
    <w:rsid w:val="23B61419"/>
    <w:rsid w:val="23C12F77"/>
    <w:rsid w:val="23C640E9"/>
    <w:rsid w:val="23DA7B95"/>
    <w:rsid w:val="23E619D2"/>
    <w:rsid w:val="23F24EDE"/>
    <w:rsid w:val="23F61A82"/>
    <w:rsid w:val="241A7342"/>
    <w:rsid w:val="2423778D"/>
    <w:rsid w:val="24252D20"/>
    <w:rsid w:val="24337EAF"/>
    <w:rsid w:val="24572B1C"/>
    <w:rsid w:val="24662D15"/>
    <w:rsid w:val="246A53BC"/>
    <w:rsid w:val="247973AD"/>
    <w:rsid w:val="24863A74"/>
    <w:rsid w:val="24970470"/>
    <w:rsid w:val="24A106B2"/>
    <w:rsid w:val="24A81A41"/>
    <w:rsid w:val="24AA57B9"/>
    <w:rsid w:val="24C0322E"/>
    <w:rsid w:val="24F44C86"/>
    <w:rsid w:val="250255F5"/>
    <w:rsid w:val="250824DF"/>
    <w:rsid w:val="2526596D"/>
    <w:rsid w:val="252E598D"/>
    <w:rsid w:val="25382DC5"/>
    <w:rsid w:val="25493224"/>
    <w:rsid w:val="254B544B"/>
    <w:rsid w:val="254E2CF5"/>
    <w:rsid w:val="255B4D05"/>
    <w:rsid w:val="255D282B"/>
    <w:rsid w:val="256B41B6"/>
    <w:rsid w:val="258231E5"/>
    <w:rsid w:val="25A20EC3"/>
    <w:rsid w:val="25B12B77"/>
    <w:rsid w:val="25C66622"/>
    <w:rsid w:val="25CD07A3"/>
    <w:rsid w:val="25CE197B"/>
    <w:rsid w:val="25D24FC7"/>
    <w:rsid w:val="25D6438C"/>
    <w:rsid w:val="25DF1492"/>
    <w:rsid w:val="25DF5936"/>
    <w:rsid w:val="25E371D4"/>
    <w:rsid w:val="25E44CFA"/>
    <w:rsid w:val="25ED1E01"/>
    <w:rsid w:val="2608197C"/>
    <w:rsid w:val="26173D8C"/>
    <w:rsid w:val="26215F4F"/>
    <w:rsid w:val="26345C82"/>
    <w:rsid w:val="264D0715"/>
    <w:rsid w:val="26511587"/>
    <w:rsid w:val="265757B2"/>
    <w:rsid w:val="266100F9"/>
    <w:rsid w:val="26712A32"/>
    <w:rsid w:val="2685028B"/>
    <w:rsid w:val="26AA7CF2"/>
    <w:rsid w:val="26C25888"/>
    <w:rsid w:val="26E2748C"/>
    <w:rsid w:val="26E3633D"/>
    <w:rsid w:val="26F96584"/>
    <w:rsid w:val="271635D9"/>
    <w:rsid w:val="27194F59"/>
    <w:rsid w:val="272C0AF8"/>
    <w:rsid w:val="272D5FC2"/>
    <w:rsid w:val="273852FE"/>
    <w:rsid w:val="274A5031"/>
    <w:rsid w:val="27513442"/>
    <w:rsid w:val="275D1934"/>
    <w:rsid w:val="275D6B12"/>
    <w:rsid w:val="278E1036"/>
    <w:rsid w:val="279709FD"/>
    <w:rsid w:val="279D76B2"/>
    <w:rsid w:val="27A91D58"/>
    <w:rsid w:val="27EB4D1A"/>
    <w:rsid w:val="27F76F67"/>
    <w:rsid w:val="28153891"/>
    <w:rsid w:val="2835183D"/>
    <w:rsid w:val="283830DC"/>
    <w:rsid w:val="28462F61"/>
    <w:rsid w:val="28472589"/>
    <w:rsid w:val="284D6B87"/>
    <w:rsid w:val="286345FC"/>
    <w:rsid w:val="286839C1"/>
    <w:rsid w:val="287A1946"/>
    <w:rsid w:val="288563CB"/>
    <w:rsid w:val="28870BE3"/>
    <w:rsid w:val="28B44E58"/>
    <w:rsid w:val="28B60A3A"/>
    <w:rsid w:val="28C27825"/>
    <w:rsid w:val="28D07179"/>
    <w:rsid w:val="29042132"/>
    <w:rsid w:val="291D0C4F"/>
    <w:rsid w:val="2921752A"/>
    <w:rsid w:val="292A6EC8"/>
    <w:rsid w:val="292D69B8"/>
    <w:rsid w:val="292E215C"/>
    <w:rsid w:val="293B2E83"/>
    <w:rsid w:val="294855A0"/>
    <w:rsid w:val="2973261D"/>
    <w:rsid w:val="297D349C"/>
    <w:rsid w:val="29820AB2"/>
    <w:rsid w:val="298602EB"/>
    <w:rsid w:val="2987256D"/>
    <w:rsid w:val="298951D4"/>
    <w:rsid w:val="298C1931"/>
    <w:rsid w:val="29980579"/>
    <w:rsid w:val="29BB5D72"/>
    <w:rsid w:val="29CD3610"/>
    <w:rsid w:val="29F114EF"/>
    <w:rsid w:val="2A043C14"/>
    <w:rsid w:val="2A3A75DF"/>
    <w:rsid w:val="2A43568B"/>
    <w:rsid w:val="2A44045E"/>
    <w:rsid w:val="2A4E46A2"/>
    <w:rsid w:val="2A5C415F"/>
    <w:rsid w:val="2A697EC4"/>
    <w:rsid w:val="2A6E79AD"/>
    <w:rsid w:val="2A7C1AEB"/>
    <w:rsid w:val="2A924D25"/>
    <w:rsid w:val="2AAB67C7"/>
    <w:rsid w:val="2AB76B6F"/>
    <w:rsid w:val="2ABC7C90"/>
    <w:rsid w:val="2AD22CEE"/>
    <w:rsid w:val="2B02634F"/>
    <w:rsid w:val="2B0E4ED4"/>
    <w:rsid w:val="2B163BA8"/>
    <w:rsid w:val="2B4D6E9E"/>
    <w:rsid w:val="2B5D0A68"/>
    <w:rsid w:val="2B724B56"/>
    <w:rsid w:val="2B8C79C6"/>
    <w:rsid w:val="2B8E1990"/>
    <w:rsid w:val="2BAA2542"/>
    <w:rsid w:val="2BB33B81"/>
    <w:rsid w:val="2BD870AF"/>
    <w:rsid w:val="2BDC4E38"/>
    <w:rsid w:val="2BE17255"/>
    <w:rsid w:val="2BEB6DE3"/>
    <w:rsid w:val="2BFE35E4"/>
    <w:rsid w:val="2C0003B4"/>
    <w:rsid w:val="2C0359EB"/>
    <w:rsid w:val="2C097269"/>
    <w:rsid w:val="2C2220D9"/>
    <w:rsid w:val="2C33078A"/>
    <w:rsid w:val="2C377F00"/>
    <w:rsid w:val="2C581F9E"/>
    <w:rsid w:val="2C5F666E"/>
    <w:rsid w:val="2C6E17C2"/>
    <w:rsid w:val="2C6E3570"/>
    <w:rsid w:val="2C8114F5"/>
    <w:rsid w:val="2C9D5C03"/>
    <w:rsid w:val="2CAA6E56"/>
    <w:rsid w:val="2CB371D5"/>
    <w:rsid w:val="2CC55886"/>
    <w:rsid w:val="2D085493"/>
    <w:rsid w:val="2D172DB1"/>
    <w:rsid w:val="2D2E0549"/>
    <w:rsid w:val="2D2F1F3C"/>
    <w:rsid w:val="2D404423"/>
    <w:rsid w:val="2D484BB6"/>
    <w:rsid w:val="2D510EC7"/>
    <w:rsid w:val="2D5C5ABE"/>
    <w:rsid w:val="2D636E4D"/>
    <w:rsid w:val="2D6C5D01"/>
    <w:rsid w:val="2D70362E"/>
    <w:rsid w:val="2D824555"/>
    <w:rsid w:val="2D825525"/>
    <w:rsid w:val="2D8C63A3"/>
    <w:rsid w:val="2DA57465"/>
    <w:rsid w:val="2DAD775B"/>
    <w:rsid w:val="2DC503B6"/>
    <w:rsid w:val="2DE251BB"/>
    <w:rsid w:val="2DF5448B"/>
    <w:rsid w:val="2E021F11"/>
    <w:rsid w:val="2E044710"/>
    <w:rsid w:val="2E297083"/>
    <w:rsid w:val="2E2C1D2C"/>
    <w:rsid w:val="2E4F6AA7"/>
    <w:rsid w:val="2E546AB0"/>
    <w:rsid w:val="2E5C5D76"/>
    <w:rsid w:val="2E662F1C"/>
    <w:rsid w:val="2E6E5AA9"/>
    <w:rsid w:val="2E7221A8"/>
    <w:rsid w:val="2E942062"/>
    <w:rsid w:val="2EBF00B3"/>
    <w:rsid w:val="2ED808A9"/>
    <w:rsid w:val="2EFF6701"/>
    <w:rsid w:val="2F081A5A"/>
    <w:rsid w:val="2F156335"/>
    <w:rsid w:val="2F3378FF"/>
    <w:rsid w:val="2F3B6EAA"/>
    <w:rsid w:val="2F3E7229"/>
    <w:rsid w:val="2F4D344F"/>
    <w:rsid w:val="2F6173BC"/>
    <w:rsid w:val="2F686AD9"/>
    <w:rsid w:val="2F7013AD"/>
    <w:rsid w:val="2FA010E6"/>
    <w:rsid w:val="2FC8743B"/>
    <w:rsid w:val="2FCA4F61"/>
    <w:rsid w:val="2FDD4C94"/>
    <w:rsid w:val="2FE51D9B"/>
    <w:rsid w:val="2FFE2E5D"/>
    <w:rsid w:val="300E4A2D"/>
    <w:rsid w:val="300F506A"/>
    <w:rsid w:val="30110DE2"/>
    <w:rsid w:val="3025488D"/>
    <w:rsid w:val="30281C88"/>
    <w:rsid w:val="302D66A2"/>
    <w:rsid w:val="303E0AB7"/>
    <w:rsid w:val="304639EB"/>
    <w:rsid w:val="30470360"/>
    <w:rsid w:val="304852CF"/>
    <w:rsid w:val="304F5466"/>
    <w:rsid w:val="3055436F"/>
    <w:rsid w:val="305D5DD5"/>
    <w:rsid w:val="306141D7"/>
    <w:rsid w:val="306B04F2"/>
    <w:rsid w:val="307B625B"/>
    <w:rsid w:val="30872369"/>
    <w:rsid w:val="308B0B94"/>
    <w:rsid w:val="308C0CC3"/>
    <w:rsid w:val="30997731"/>
    <w:rsid w:val="30A27C8C"/>
    <w:rsid w:val="30B9604E"/>
    <w:rsid w:val="30BB6B99"/>
    <w:rsid w:val="30BC6FA0"/>
    <w:rsid w:val="30E20088"/>
    <w:rsid w:val="30F85AFE"/>
    <w:rsid w:val="31010E56"/>
    <w:rsid w:val="311B2E5F"/>
    <w:rsid w:val="314B1516"/>
    <w:rsid w:val="314C10B5"/>
    <w:rsid w:val="31701B38"/>
    <w:rsid w:val="31855066"/>
    <w:rsid w:val="3189412A"/>
    <w:rsid w:val="319E6025"/>
    <w:rsid w:val="319F5F79"/>
    <w:rsid w:val="31B9528D"/>
    <w:rsid w:val="31C3610C"/>
    <w:rsid w:val="31CB0666"/>
    <w:rsid w:val="31D65E3F"/>
    <w:rsid w:val="31D73965"/>
    <w:rsid w:val="31E542D4"/>
    <w:rsid w:val="31F41704"/>
    <w:rsid w:val="320329AC"/>
    <w:rsid w:val="320A5AE9"/>
    <w:rsid w:val="322B23B5"/>
    <w:rsid w:val="3284589B"/>
    <w:rsid w:val="32A54D0E"/>
    <w:rsid w:val="32A7158A"/>
    <w:rsid w:val="32B26CB0"/>
    <w:rsid w:val="32BB00A8"/>
    <w:rsid w:val="32BB6DE3"/>
    <w:rsid w:val="32BD0DAD"/>
    <w:rsid w:val="32BF0882"/>
    <w:rsid w:val="32D225A9"/>
    <w:rsid w:val="32E0684A"/>
    <w:rsid w:val="32EB47F0"/>
    <w:rsid w:val="330239DE"/>
    <w:rsid w:val="330E785B"/>
    <w:rsid w:val="331E378C"/>
    <w:rsid w:val="333C6176"/>
    <w:rsid w:val="334D2131"/>
    <w:rsid w:val="334F1631"/>
    <w:rsid w:val="33541711"/>
    <w:rsid w:val="338F44F8"/>
    <w:rsid w:val="33AD497E"/>
    <w:rsid w:val="33DA69AD"/>
    <w:rsid w:val="33E10ACB"/>
    <w:rsid w:val="33E660E2"/>
    <w:rsid w:val="33F20F2A"/>
    <w:rsid w:val="340118A2"/>
    <w:rsid w:val="34060532"/>
    <w:rsid w:val="340B78F6"/>
    <w:rsid w:val="340F4B4F"/>
    <w:rsid w:val="342235BE"/>
    <w:rsid w:val="345614B9"/>
    <w:rsid w:val="347FE361"/>
    <w:rsid w:val="348E0634"/>
    <w:rsid w:val="349D49F2"/>
    <w:rsid w:val="34A44F53"/>
    <w:rsid w:val="34A55F9D"/>
    <w:rsid w:val="34BA37F6"/>
    <w:rsid w:val="350031D3"/>
    <w:rsid w:val="35054CFD"/>
    <w:rsid w:val="35074561"/>
    <w:rsid w:val="35153208"/>
    <w:rsid w:val="351B1DBB"/>
    <w:rsid w:val="35260E8C"/>
    <w:rsid w:val="3569521C"/>
    <w:rsid w:val="356B689E"/>
    <w:rsid w:val="3577244E"/>
    <w:rsid w:val="3583008C"/>
    <w:rsid w:val="359C29F0"/>
    <w:rsid w:val="35A149B6"/>
    <w:rsid w:val="35AF603A"/>
    <w:rsid w:val="35B577E5"/>
    <w:rsid w:val="35BC58E1"/>
    <w:rsid w:val="35C30488"/>
    <w:rsid w:val="35C661CB"/>
    <w:rsid w:val="35F40F8A"/>
    <w:rsid w:val="35FE5964"/>
    <w:rsid w:val="36017203"/>
    <w:rsid w:val="36126734"/>
    <w:rsid w:val="36161226"/>
    <w:rsid w:val="3624433A"/>
    <w:rsid w:val="362D4E42"/>
    <w:rsid w:val="364F61C0"/>
    <w:rsid w:val="36697857"/>
    <w:rsid w:val="366B4711"/>
    <w:rsid w:val="36783969"/>
    <w:rsid w:val="367B0D63"/>
    <w:rsid w:val="368816D2"/>
    <w:rsid w:val="368E327C"/>
    <w:rsid w:val="36CB6E86"/>
    <w:rsid w:val="37180CA8"/>
    <w:rsid w:val="371B2CB9"/>
    <w:rsid w:val="373D331B"/>
    <w:rsid w:val="37500442"/>
    <w:rsid w:val="37510DF1"/>
    <w:rsid w:val="3757357E"/>
    <w:rsid w:val="375872F6"/>
    <w:rsid w:val="37674DEF"/>
    <w:rsid w:val="37837800"/>
    <w:rsid w:val="378D3452"/>
    <w:rsid w:val="378D3CCB"/>
    <w:rsid w:val="37B3452D"/>
    <w:rsid w:val="37C64260"/>
    <w:rsid w:val="37CD55EE"/>
    <w:rsid w:val="37DD2EC9"/>
    <w:rsid w:val="37F52D97"/>
    <w:rsid w:val="38136B82"/>
    <w:rsid w:val="38156F95"/>
    <w:rsid w:val="381F1BC2"/>
    <w:rsid w:val="38213B8C"/>
    <w:rsid w:val="38401466"/>
    <w:rsid w:val="38685317"/>
    <w:rsid w:val="38877E93"/>
    <w:rsid w:val="388E2301"/>
    <w:rsid w:val="38AC78FA"/>
    <w:rsid w:val="38B4677D"/>
    <w:rsid w:val="38EC3030"/>
    <w:rsid w:val="38EF77E6"/>
    <w:rsid w:val="39003169"/>
    <w:rsid w:val="391334D5"/>
    <w:rsid w:val="391B4A7F"/>
    <w:rsid w:val="391C5718"/>
    <w:rsid w:val="3922196A"/>
    <w:rsid w:val="395B1E00"/>
    <w:rsid w:val="39695FCA"/>
    <w:rsid w:val="397C30D7"/>
    <w:rsid w:val="39801310"/>
    <w:rsid w:val="3986639D"/>
    <w:rsid w:val="39932868"/>
    <w:rsid w:val="399C171C"/>
    <w:rsid w:val="39A46823"/>
    <w:rsid w:val="39B71976"/>
    <w:rsid w:val="39D03FE8"/>
    <w:rsid w:val="39DB75C1"/>
    <w:rsid w:val="39E6508D"/>
    <w:rsid w:val="39E70C4B"/>
    <w:rsid w:val="3A0379ED"/>
    <w:rsid w:val="3A0E0140"/>
    <w:rsid w:val="3A1D09F1"/>
    <w:rsid w:val="3A237A56"/>
    <w:rsid w:val="3A26548A"/>
    <w:rsid w:val="3A482B69"/>
    <w:rsid w:val="3A652CCE"/>
    <w:rsid w:val="3A79380C"/>
    <w:rsid w:val="3A8438B5"/>
    <w:rsid w:val="3A854FFA"/>
    <w:rsid w:val="3A9A4627"/>
    <w:rsid w:val="3A9B19D4"/>
    <w:rsid w:val="3AAD7959"/>
    <w:rsid w:val="3AB74334"/>
    <w:rsid w:val="3ABB2CAA"/>
    <w:rsid w:val="3AC10794"/>
    <w:rsid w:val="3AD66EB0"/>
    <w:rsid w:val="3AEE7DE7"/>
    <w:rsid w:val="3B0F23C2"/>
    <w:rsid w:val="3B243C23"/>
    <w:rsid w:val="3B3A743F"/>
    <w:rsid w:val="3B4F0A10"/>
    <w:rsid w:val="3B5F50F7"/>
    <w:rsid w:val="3B750477"/>
    <w:rsid w:val="3B9F54F4"/>
    <w:rsid w:val="3BA90120"/>
    <w:rsid w:val="3BAA04C9"/>
    <w:rsid w:val="3BB404E2"/>
    <w:rsid w:val="3BB52F69"/>
    <w:rsid w:val="3BC768BF"/>
    <w:rsid w:val="3BE21C9D"/>
    <w:rsid w:val="3BEB600C"/>
    <w:rsid w:val="3BFA6BCE"/>
    <w:rsid w:val="3BFC64A2"/>
    <w:rsid w:val="3C2431CA"/>
    <w:rsid w:val="3C243C4B"/>
    <w:rsid w:val="3C243C71"/>
    <w:rsid w:val="3C2F4ACA"/>
    <w:rsid w:val="3C373DE8"/>
    <w:rsid w:val="3C3C71E7"/>
    <w:rsid w:val="3C3D6ABB"/>
    <w:rsid w:val="3C7F70D3"/>
    <w:rsid w:val="3C860462"/>
    <w:rsid w:val="3C8833D1"/>
    <w:rsid w:val="3C9F32D2"/>
    <w:rsid w:val="3CB11EC5"/>
    <w:rsid w:val="3CEC29BB"/>
    <w:rsid w:val="3D0777F5"/>
    <w:rsid w:val="3D157D3C"/>
    <w:rsid w:val="3D1728B7"/>
    <w:rsid w:val="3D2462CF"/>
    <w:rsid w:val="3D347FF1"/>
    <w:rsid w:val="3D657227"/>
    <w:rsid w:val="3D8F7591"/>
    <w:rsid w:val="3D9B7F3D"/>
    <w:rsid w:val="3DA01FF7"/>
    <w:rsid w:val="3DBF00CF"/>
    <w:rsid w:val="3DC41242"/>
    <w:rsid w:val="3DC456E6"/>
    <w:rsid w:val="3DC94AAA"/>
    <w:rsid w:val="3DD87576"/>
    <w:rsid w:val="3DDA0A65"/>
    <w:rsid w:val="3DE03BA2"/>
    <w:rsid w:val="3E03620E"/>
    <w:rsid w:val="3E2355BE"/>
    <w:rsid w:val="3E2D328B"/>
    <w:rsid w:val="3E3208A1"/>
    <w:rsid w:val="3E3C0FE6"/>
    <w:rsid w:val="3E3D619C"/>
    <w:rsid w:val="3E3D7F65"/>
    <w:rsid w:val="3E6B3DB3"/>
    <w:rsid w:val="3E78202C"/>
    <w:rsid w:val="3E7E0E21"/>
    <w:rsid w:val="3E975E6D"/>
    <w:rsid w:val="3E9D3313"/>
    <w:rsid w:val="3E9F580B"/>
    <w:rsid w:val="3EB56DDC"/>
    <w:rsid w:val="3EBF31E2"/>
    <w:rsid w:val="3EC040FF"/>
    <w:rsid w:val="3ED43706"/>
    <w:rsid w:val="3EEF0540"/>
    <w:rsid w:val="3F0D1C8B"/>
    <w:rsid w:val="3F1578A9"/>
    <w:rsid w:val="3F1B30E3"/>
    <w:rsid w:val="3F3B5533"/>
    <w:rsid w:val="3F75FBFC"/>
    <w:rsid w:val="3F827606"/>
    <w:rsid w:val="3F8F762D"/>
    <w:rsid w:val="3FD339BE"/>
    <w:rsid w:val="401724A6"/>
    <w:rsid w:val="40221766"/>
    <w:rsid w:val="4024421A"/>
    <w:rsid w:val="402661E4"/>
    <w:rsid w:val="4038148A"/>
    <w:rsid w:val="403A3A3D"/>
    <w:rsid w:val="404623E2"/>
    <w:rsid w:val="404F217A"/>
    <w:rsid w:val="40510A2D"/>
    <w:rsid w:val="405D1A2A"/>
    <w:rsid w:val="40751F09"/>
    <w:rsid w:val="407A208B"/>
    <w:rsid w:val="40844CB8"/>
    <w:rsid w:val="409B67FC"/>
    <w:rsid w:val="40A8087E"/>
    <w:rsid w:val="40C77F11"/>
    <w:rsid w:val="40D12DBA"/>
    <w:rsid w:val="40D7128C"/>
    <w:rsid w:val="40DF48D4"/>
    <w:rsid w:val="40F77A28"/>
    <w:rsid w:val="40FA4F7A"/>
    <w:rsid w:val="4101455B"/>
    <w:rsid w:val="41160006"/>
    <w:rsid w:val="41232723"/>
    <w:rsid w:val="4123459B"/>
    <w:rsid w:val="413463FC"/>
    <w:rsid w:val="419929E5"/>
    <w:rsid w:val="41BF069E"/>
    <w:rsid w:val="41C2018E"/>
    <w:rsid w:val="41CE56A8"/>
    <w:rsid w:val="41DF45CD"/>
    <w:rsid w:val="41E9571B"/>
    <w:rsid w:val="423B189D"/>
    <w:rsid w:val="424E557E"/>
    <w:rsid w:val="42523FFF"/>
    <w:rsid w:val="425A3F23"/>
    <w:rsid w:val="42785E7A"/>
    <w:rsid w:val="427B7848"/>
    <w:rsid w:val="42831BF8"/>
    <w:rsid w:val="428E0070"/>
    <w:rsid w:val="429B0086"/>
    <w:rsid w:val="429F402B"/>
    <w:rsid w:val="42DC12B5"/>
    <w:rsid w:val="42FF4ACA"/>
    <w:rsid w:val="43000F6E"/>
    <w:rsid w:val="43225F59"/>
    <w:rsid w:val="433409E0"/>
    <w:rsid w:val="4340580E"/>
    <w:rsid w:val="4341062E"/>
    <w:rsid w:val="434C4B4C"/>
    <w:rsid w:val="4359242C"/>
    <w:rsid w:val="437E7DD7"/>
    <w:rsid w:val="4391606A"/>
    <w:rsid w:val="43A15B81"/>
    <w:rsid w:val="43B141E3"/>
    <w:rsid w:val="43BE5141"/>
    <w:rsid w:val="43C123FB"/>
    <w:rsid w:val="43C41193"/>
    <w:rsid w:val="43CD4BC8"/>
    <w:rsid w:val="43CF6B92"/>
    <w:rsid w:val="43E50164"/>
    <w:rsid w:val="43F16B09"/>
    <w:rsid w:val="440933B5"/>
    <w:rsid w:val="441A7E0D"/>
    <w:rsid w:val="441D5B50"/>
    <w:rsid w:val="44224F14"/>
    <w:rsid w:val="442F4564"/>
    <w:rsid w:val="44415E48"/>
    <w:rsid w:val="44485DC1"/>
    <w:rsid w:val="446D5994"/>
    <w:rsid w:val="44815A58"/>
    <w:rsid w:val="4484172B"/>
    <w:rsid w:val="448E6105"/>
    <w:rsid w:val="449A33BF"/>
    <w:rsid w:val="44C82380"/>
    <w:rsid w:val="44E44E7D"/>
    <w:rsid w:val="44ED6C31"/>
    <w:rsid w:val="44F468B0"/>
    <w:rsid w:val="44F9506F"/>
    <w:rsid w:val="44F9619D"/>
    <w:rsid w:val="450431EA"/>
    <w:rsid w:val="45084903"/>
    <w:rsid w:val="45102FBE"/>
    <w:rsid w:val="45181E73"/>
    <w:rsid w:val="451A6B66"/>
    <w:rsid w:val="453E5D7D"/>
    <w:rsid w:val="4542505B"/>
    <w:rsid w:val="455A248C"/>
    <w:rsid w:val="45701BE5"/>
    <w:rsid w:val="45A04342"/>
    <w:rsid w:val="45B63B66"/>
    <w:rsid w:val="45D967BF"/>
    <w:rsid w:val="45D97854"/>
    <w:rsid w:val="45E06E35"/>
    <w:rsid w:val="45F07FB5"/>
    <w:rsid w:val="45F23E14"/>
    <w:rsid w:val="45F630E0"/>
    <w:rsid w:val="46024FFD"/>
    <w:rsid w:val="46113492"/>
    <w:rsid w:val="461F5BAF"/>
    <w:rsid w:val="463B406B"/>
    <w:rsid w:val="46727B6F"/>
    <w:rsid w:val="467D0B27"/>
    <w:rsid w:val="4682613E"/>
    <w:rsid w:val="46841EB6"/>
    <w:rsid w:val="46902609"/>
    <w:rsid w:val="46965DEA"/>
    <w:rsid w:val="46A47EB5"/>
    <w:rsid w:val="46C11D93"/>
    <w:rsid w:val="471F2BF8"/>
    <w:rsid w:val="47282841"/>
    <w:rsid w:val="475950F1"/>
    <w:rsid w:val="479E48B1"/>
    <w:rsid w:val="47B11718"/>
    <w:rsid w:val="47BD76E3"/>
    <w:rsid w:val="47C85DD2"/>
    <w:rsid w:val="47FC782A"/>
    <w:rsid w:val="48064139"/>
    <w:rsid w:val="48174664"/>
    <w:rsid w:val="481A7E95"/>
    <w:rsid w:val="481B4154"/>
    <w:rsid w:val="482A083B"/>
    <w:rsid w:val="482B4A23"/>
    <w:rsid w:val="48465639"/>
    <w:rsid w:val="484F3DFE"/>
    <w:rsid w:val="4857732E"/>
    <w:rsid w:val="486378A9"/>
    <w:rsid w:val="48712F45"/>
    <w:rsid w:val="488D3DEF"/>
    <w:rsid w:val="4893018E"/>
    <w:rsid w:val="48A44149"/>
    <w:rsid w:val="48A57EC2"/>
    <w:rsid w:val="48C475CF"/>
    <w:rsid w:val="48D16F09"/>
    <w:rsid w:val="48E016A8"/>
    <w:rsid w:val="48EA3B26"/>
    <w:rsid w:val="48FD1AAC"/>
    <w:rsid w:val="48FD1D08"/>
    <w:rsid w:val="49172B6D"/>
    <w:rsid w:val="49373210"/>
    <w:rsid w:val="493C0826"/>
    <w:rsid w:val="495C2C76"/>
    <w:rsid w:val="497D499A"/>
    <w:rsid w:val="498E0118"/>
    <w:rsid w:val="499A50C2"/>
    <w:rsid w:val="49A14B2D"/>
    <w:rsid w:val="49C57932"/>
    <w:rsid w:val="49DE368B"/>
    <w:rsid w:val="49E522B1"/>
    <w:rsid w:val="49F41101"/>
    <w:rsid w:val="49F42EAF"/>
    <w:rsid w:val="49FD6A0D"/>
    <w:rsid w:val="4A0550BC"/>
    <w:rsid w:val="4A187215"/>
    <w:rsid w:val="4A2B43F6"/>
    <w:rsid w:val="4A34774F"/>
    <w:rsid w:val="4A367661"/>
    <w:rsid w:val="4A4200FF"/>
    <w:rsid w:val="4A77518F"/>
    <w:rsid w:val="4A7B35D0"/>
    <w:rsid w:val="4A934476"/>
    <w:rsid w:val="4A934840"/>
    <w:rsid w:val="4A9D52F4"/>
    <w:rsid w:val="4AA91EEB"/>
    <w:rsid w:val="4AD60806"/>
    <w:rsid w:val="4AE009F2"/>
    <w:rsid w:val="4AEB42B2"/>
    <w:rsid w:val="4AEC29A1"/>
    <w:rsid w:val="4AF511B4"/>
    <w:rsid w:val="4AFD3350"/>
    <w:rsid w:val="4B10322F"/>
    <w:rsid w:val="4B307F16"/>
    <w:rsid w:val="4B3F45FD"/>
    <w:rsid w:val="4B553E21"/>
    <w:rsid w:val="4B5A480B"/>
    <w:rsid w:val="4B6114D0"/>
    <w:rsid w:val="4B661B8A"/>
    <w:rsid w:val="4B6E0A3F"/>
    <w:rsid w:val="4B81167B"/>
    <w:rsid w:val="4BAE52DF"/>
    <w:rsid w:val="4BBCD55B"/>
    <w:rsid w:val="4BCD40B9"/>
    <w:rsid w:val="4BD43CD2"/>
    <w:rsid w:val="4BDD7BA7"/>
    <w:rsid w:val="4BE96317"/>
    <w:rsid w:val="4BF57B6E"/>
    <w:rsid w:val="4BFD4B91"/>
    <w:rsid w:val="4BFF8B25"/>
    <w:rsid w:val="4C341C88"/>
    <w:rsid w:val="4C573D2F"/>
    <w:rsid w:val="4C6D6041"/>
    <w:rsid w:val="4CCE5C39"/>
    <w:rsid w:val="4CCF2CEC"/>
    <w:rsid w:val="4CD40D75"/>
    <w:rsid w:val="4CDD7C2A"/>
    <w:rsid w:val="4D115B26"/>
    <w:rsid w:val="4D1259F4"/>
    <w:rsid w:val="4D265A75"/>
    <w:rsid w:val="4D36362E"/>
    <w:rsid w:val="4D3E4551"/>
    <w:rsid w:val="4D4D1254"/>
    <w:rsid w:val="4D4F0235"/>
    <w:rsid w:val="4D65194A"/>
    <w:rsid w:val="4D6B792C"/>
    <w:rsid w:val="4D834C75"/>
    <w:rsid w:val="4D987FF5"/>
    <w:rsid w:val="4D9E2555"/>
    <w:rsid w:val="4DA951D1"/>
    <w:rsid w:val="4DAB5F7A"/>
    <w:rsid w:val="4DAC5CDC"/>
    <w:rsid w:val="4DC1579E"/>
    <w:rsid w:val="4DC86B2C"/>
    <w:rsid w:val="4DDD3C5A"/>
    <w:rsid w:val="4DE638B8"/>
    <w:rsid w:val="4DEB00BE"/>
    <w:rsid w:val="4DF5347C"/>
    <w:rsid w:val="4DF55447"/>
    <w:rsid w:val="4E127DA7"/>
    <w:rsid w:val="4E320449"/>
    <w:rsid w:val="4E322D1C"/>
    <w:rsid w:val="4E490933"/>
    <w:rsid w:val="4E501903"/>
    <w:rsid w:val="4E807407"/>
    <w:rsid w:val="4E816CDB"/>
    <w:rsid w:val="4EA36AC1"/>
    <w:rsid w:val="4EC2357B"/>
    <w:rsid w:val="4ECC43FA"/>
    <w:rsid w:val="4ECF0C45"/>
    <w:rsid w:val="4EE64D5F"/>
    <w:rsid w:val="4EFF6E44"/>
    <w:rsid w:val="4F301FFB"/>
    <w:rsid w:val="4F3147E9"/>
    <w:rsid w:val="4F3148BB"/>
    <w:rsid w:val="4F336227"/>
    <w:rsid w:val="4F400944"/>
    <w:rsid w:val="4F5A71ED"/>
    <w:rsid w:val="4F8151E4"/>
    <w:rsid w:val="4F932C84"/>
    <w:rsid w:val="4FBA24A4"/>
    <w:rsid w:val="4FBF96B1"/>
    <w:rsid w:val="4FC357FD"/>
    <w:rsid w:val="4FD2386F"/>
    <w:rsid w:val="4FDA0983"/>
    <w:rsid w:val="4FE37C4D"/>
    <w:rsid w:val="4FFF650F"/>
    <w:rsid w:val="4FFFD5BB"/>
    <w:rsid w:val="50077FAA"/>
    <w:rsid w:val="502B6ABA"/>
    <w:rsid w:val="50463D38"/>
    <w:rsid w:val="504D50C7"/>
    <w:rsid w:val="50566671"/>
    <w:rsid w:val="50643A90"/>
    <w:rsid w:val="507F5F4B"/>
    <w:rsid w:val="508825A3"/>
    <w:rsid w:val="50A3118B"/>
    <w:rsid w:val="50A522AF"/>
    <w:rsid w:val="50B548F8"/>
    <w:rsid w:val="50BB4FAF"/>
    <w:rsid w:val="50D2558F"/>
    <w:rsid w:val="50D656F0"/>
    <w:rsid w:val="50E002FF"/>
    <w:rsid w:val="50E52132"/>
    <w:rsid w:val="50E866E1"/>
    <w:rsid w:val="50E911DC"/>
    <w:rsid w:val="50F47C38"/>
    <w:rsid w:val="51027E8B"/>
    <w:rsid w:val="5110173C"/>
    <w:rsid w:val="51143E36"/>
    <w:rsid w:val="512F0C70"/>
    <w:rsid w:val="51363DAD"/>
    <w:rsid w:val="513F1A6B"/>
    <w:rsid w:val="51597331"/>
    <w:rsid w:val="517843C5"/>
    <w:rsid w:val="517A3FB1"/>
    <w:rsid w:val="517F39A6"/>
    <w:rsid w:val="518C60C3"/>
    <w:rsid w:val="51937451"/>
    <w:rsid w:val="51C23892"/>
    <w:rsid w:val="51C4760A"/>
    <w:rsid w:val="51CE0489"/>
    <w:rsid w:val="51DF7741"/>
    <w:rsid w:val="52181335"/>
    <w:rsid w:val="52303E97"/>
    <w:rsid w:val="52386446"/>
    <w:rsid w:val="5248023B"/>
    <w:rsid w:val="524D19FA"/>
    <w:rsid w:val="52645BD4"/>
    <w:rsid w:val="5274542B"/>
    <w:rsid w:val="527C5F55"/>
    <w:rsid w:val="52854FEC"/>
    <w:rsid w:val="52906AFF"/>
    <w:rsid w:val="52917DD7"/>
    <w:rsid w:val="52A1794C"/>
    <w:rsid w:val="52EC5033"/>
    <w:rsid w:val="52FE6B4C"/>
    <w:rsid w:val="532F31A9"/>
    <w:rsid w:val="53400F13"/>
    <w:rsid w:val="534C6F3D"/>
    <w:rsid w:val="53542C10"/>
    <w:rsid w:val="537A1E87"/>
    <w:rsid w:val="537B3EBE"/>
    <w:rsid w:val="53872039"/>
    <w:rsid w:val="53896967"/>
    <w:rsid w:val="53951A93"/>
    <w:rsid w:val="53AE40CE"/>
    <w:rsid w:val="53B62E53"/>
    <w:rsid w:val="53C71AFF"/>
    <w:rsid w:val="53CB1124"/>
    <w:rsid w:val="53CE66E9"/>
    <w:rsid w:val="53D224B3"/>
    <w:rsid w:val="53E93358"/>
    <w:rsid w:val="53F96ED4"/>
    <w:rsid w:val="53FC3F4D"/>
    <w:rsid w:val="541C43FC"/>
    <w:rsid w:val="542F45B8"/>
    <w:rsid w:val="54534C76"/>
    <w:rsid w:val="54686973"/>
    <w:rsid w:val="54754BEC"/>
    <w:rsid w:val="54A159E1"/>
    <w:rsid w:val="54AD082A"/>
    <w:rsid w:val="54CD2C7A"/>
    <w:rsid w:val="54D44EDF"/>
    <w:rsid w:val="55412413"/>
    <w:rsid w:val="55876D2C"/>
    <w:rsid w:val="55FC3817"/>
    <w:rsid w:val="561870C5"/>
    <w:rsid w:val="563D798B"/>
    <w:rsid w:val="56505911"/>
    <w:rsid w:val="5651780A"/>
    <w:rsid w:val="56576C9F"/>
    <w:rsid w:val="565C42B5"/>
    <w:rsid w:val="569021B1"/>
    <w:rsid w:val="569157D9"/>
    <w:rsid w:val="56927CD7"/>
    <w:rsid w:val="5697353F"/>
    <w:rsid w:val="56DC20EA"/>
    <w:rsid w:val="56DF0A43"/>
    <w:rsid w:val="56F444EE"/>
    <w:rsid w:val="5714693E"/>
    <w:rsid w:val="57165757"/>
    <w:rsid w:val="571F7091"/>
    <w:rsid w:val="57272B15"/>
    <w:rsid w:val="573E7E5F"/>
    <w:rsid w:val="576B37FA"/>
    <w:rsid w:val="5774562F"/>
    <w:rsid w:val="57763155"/>
    <w:rsid w:val="577F2805"/>
    <w:rsid w:val="57825F9E"/>
    <w:rsid w:val="579637F7"/>
    <w:rsid w:val="579F6AE8"/>
    <w:rsid w:val="57BD4896"/>
    <w:rsid w:val="57C71C02"/>
    <w:rsid w:val="57E207EA"/>
    <w:rsid w:val="58134E48"/>
    <w:rsid w:val="58164938"/>
    <w:rsid w:val="581A7F84"/>
    <w:rsid w:val="581D63D0"/>
    <w:rsid w:val="581E1165"/>
    <w:rsid w:val="582C415B"/>
    <w:rsid w:val="58325D5D"/>
    <w:rsid w:val="583926A0"/>
    <w:rsid w:val="583D3C73"/>
    <w:rsid w:val="58496ABB"/>
    <w:rsid w:val="584A6390"/>
    <w:rsid w:val="58555460"/>
    <w:rsid w:val="585A65D3"/>
    <w:rsid w:val="587B1408"/>
    <w:rsid w:val="5887575A"/>
    <w:rsid w:val="589715D5"/>
    <w:rsid w:val="58AB6E2E"/>
    <w:rsid w:val="58BF0B2C"/>
    <w:rsid w:val="58C61EBA"/>
    <w:rsid w:val="58CA72A0"/>
    <w:rsid w:val="58DE502E"/>
    <w:rsid w:val="58F85DEC"/>
    <w:rsid w:val="58FE4595"/>
    <w:rsid w:val="590B5B1F"/>
    <w:rsid w:val="590D7AE9"/>
    <w:rsid w:val="591C5F7E"/>
    <w:rsid w:val="59312BA4"/>
    <w:rsid w:val="593B6F6F"/>
    <w:rsid w:val="594C2225"/>
    <w:rsid w:val="598A7EBD"/>
    <w:rsid w:val="599B3147"/>
    <w:rsid w:val="59B0316F"/>
    <w:rsid w:val="59B30690"/>
    <w:rsid w:val="59B31019"/>
    <w:rsid w:val="59CB0374"/>
    <w:rsid w:val="59F731C1"/>
    <w:rsid w:val="59F760D4"/>
    <w:rsid w:val="59FB5B93"/>
    <w:rsid w:val="5A1A6C5A"/>
    <w:rsid w:val="5A296BA4"/>
    <w:rsid w:val="5A5654C0"/>
    <w:rsid w:val="5A672A61"/>
    <w:rsid w:val="5A696FA1"/>
    <w:rsid w:val="5A871B1D"/>
    <w:rsid w:val="5A9B0BA1"/>
    <w:rsid w:val="5AAC50E0"/>
    <w:rsid w:val="5AB521E6"/>
    <w:rsid w:val="5AC24903"/>
    <w:rsid w:val="5AE80636"/>
    <w:rsid w:val="5AEB447E"/>
    <w:rsid w:val="5AF0321E"/>
    <w:rsid w:val="5B1C2265"/>
    <w:rsid w:val="5B6C425E"/>
    <w:rsid w:val="5BA504AD"/>
    <w:rsid w:val="5BA67D81"/>
    <w:rsid w:val="5BCD17B1"/>
    <w:rsid w:val="5BCE2C90"/>
    <w:rsid w:val="5C14118E"/>
    <w:rsid w:val="5C182A2D"/>
    <w:rsid w:val="5C1B251D"/>
    <w:rsid w:val="5C237623"/>
    <w:rsid w:val="5C292E8C"/>
    <w:rsid w:val="5C49558A"/>
    <w:rsid w:val="5C657C3C"/>
    <w:rsid w:val="5C67342A"/>
    <w:rsid w:val="5C8E2CEF"/>
    <w:rsid w:val="5C950521"/>
    <w:rsid w:val="5CA80CB9"/>
    <w:rsid w:val="5CA97B29"/>
    <w:rsid w:val="5CB2690A"/>
    <w:rsid w:val="5CB45830"/>
    <w:rsid w:val="5CC26E3C"/>
    <w:rsid w:val="5CD87924"/>
    <w:rsid w:val="5CDF354A"/>
    <w:rsid w:val="5CE84AF5"/>
    <w:rsid w:val="5CFA24B6"/>
    <w:rsid w:val="5D4B09B5"/>
    <w:rsid w:val="5D4D6A8D"/>
    <w:rsid w:val="5D550132"/>
    <w:rsid w:val="5D577585"/>
    <w:rsid w:val="5D683540"/>
    <w:rsid w:val="5D6B3030"/>
    <w:rsid w:val="5D7A3273"/>
    <w:rsid w:val="5D8830F8"/>
    <w:rsid w:val="5D8B36D2"/>
    <w:rsid w:val="5D8D11F8"/>
    <w:rsid w:val="5D9114E3"/>
    <w:rsid w:val="5DA12EF6"/>
    <w:rsid w:val="5DA200A6"/>
    <w:rsid w:val="5DA327CA"/>
    <w:rsid w:val="5DAD189A"/>
    <w:rsid w:val="5DAF5613"/>
    <w:rsid w:val="5DB02E81"/>
    <w:rsid w:val="5DB46785"/>
    <w:rsid w:val="5DBFDEDC"/>
    <w:rsid w:val="5DCFC79E"/>
    <w:rsid w:val="5DD36402"/>
    <w:rsid w:val="5DDC6C81"/>
    <w:rsid w:val="5DDE3802"/>
    <w:rsid w:val="5DE057CC"/>
    <w:rsid w:val="5DF25490"/>
    <w:rsid w:val="5E3D49CC"/>
    <w:rsid w:val="5E5B4E53"/>
    <w:rsid w:val="5E5B5EEA"/>
    <w:rsid w:val="5E6C52B2"/>
    <w:rsid w:val="5E7B3747"/>
    <w:rsid w:val="5E92136D"/>
    <w:rsid w:val="5E9D190F"/>
    <w:rsid w:val="5EB50A07"/>
    <w:rsid w:val="5EBA26FD"/>
    <w:rsid w:val="5EBD5B0D"/>
    <w:rsid w:val="5EC501AE"/>
    <w:rsid w:val="5ECB46FF"/>
    <w:rsid w:val="5ED15115"/>
    <w:rsid w:val="5EF40346"/>
    <w:rsid w:val="5F13572D"/>
    <w:rsid w:val="5F2416E8"/>
    <w:rsid w:val="5F2931A3"/>
    <w:rsid w:val="5F3C4C84"/>
    <w:rsid w:val="5F3D2250"/>
    <w:rsid w:val="5F4A719B"/>
    <w:rsid w:val="5F4C0C3F"/>
    <w:rsid w:val="5F5A1F55"/>
    <w:rsid w:val="5F68443A"/>
    <w:rsid w:val="5F7604AF"/>
    <w:rsid w:val="5F7F3345"/>
    <w:rsid w:val="5F7F7267"/>
    <w:rsid w:val="5F8551D2"/>
    <w:rsid w:val="5F8623A3"/>
    <w:rsid w:val="5F8D3732"/>
    <w:rsid w:val="5F8F74AA"/>
    <w:rsid w:val="5F925575"/>
    <w:rsid w:val="5F97573C"/>
    <w:rsid w:val="5FAC36BB"/>
    <w:rsid w:val="5FAD44F5"/>
    <w:rsid w:val="5FB76A00"/>
    <w:rsid w:val="5FBC4017"/>
    <w:rsid w:val="5FBC7741"/>
    <w:rsid w:val="5FC03B07"/>
    <w:rsid w:val="5FCE59B1"/>
    <w:rsid w:val="5FF92B75"/>
    <w:rsid w:val="601856F1"/>
    <w:rsid w:val="601B2AEB"/>
    <w:rsid w:val="603911C4"/>
    <w:rsid w:val="60455DBA"/>
    <w:rsid w:val="604A1623"/>
    <w:rsid w:val="604B6664"/>
    <w:rsid w:val="60751DC2"/>
    <w:rsid w:val="6079077A"/>
    <w:rsid w:val="609113DF"/>
    <w:rsid w:val="60991F8F"/>
    <w:rsid w:val="609B59DA"/>
    <w:rsid w:val="609D4491"/>
    <w:rsid w:val="609F23C7"/>
    <w:rsid w:val="60A84E9A"/>
    <w:rsid w:val="60AC408B"/>
    <w:rsid w:val="60BD1478"/>
    <w:rsid w:val="60BF5B6D"/>
    <w:rsid w:val="60BF6646"/>
    <w:rsid w:val="60C73D08"/>
    <w:rsid w:val="60C80A81"/>
    <w:rsid w:val="60D33857"/>
    <w:rsid w:val="60DB227B"/>
    <w:rsid w:val="60E47381"/>
    <w:rsid w:val="60EB5813"/>
    <w:rsid w:val="60F87C72"/>
    <w:rsid w:val="610C4B2A"/>
    <w:rsid w:val="610E08A2"/>
    <w:rsid w:val="61243C22"/>
    <w:rsid w:val="61265BEC"/>
    <w:rsid w:val="613A3445"/>
    <w:rsid w:val="613F1D50"/>
    <w:rsid w:val="61406582"/>
    <w:rsid w:val="614222FA"/>
    <w:rsid w:val="61502C69"/>
    <w:rsid w:val="61720E31"/>
    <w:rsid w:val="6192725F"/>
    <w:rsid w:val="61930DA7"/>
    <w:rsid w:val="61CD3FB9"/>
    <w:rsid w:val="61CE3B8D"/>
    <w:rsid w:val="61CF0031"/>
    <w:rsid w:val="61D70C94"/>
    <w:rsid w:val="61E909C7"/>
    <w:rsid w:val="62090580"/>
    <w:rsid w:val="621023F8"/>
    <w:rsid w:val="62157A0E"/>
    <w:rsid w:val="622540F5"/>
    <w:rsid w:val="6239194F"/>
    <w:rsid w:val="624014A4"/>
    <w:rsid w:val="62595B4D"/>
    <w:rsid w:val="626D15F8"/>
    <w:rsid w:val="62744735"/>
    <w:rsid w:val="627D7A8D"/>
    <w:rsid w:val="629848C7"/>
    <w:rsid w:val="62A37672"/>
    <w:rsid w:val="62B07A33"/>
    <w:rsid w:val="62C531E2"/>
    <w:rsid w:val="62C80D9E"/>
    <w:rsid w:val="62DE6052"/>
    <w:rsid w:val="62E47B0C"/>
    <w:rsid w:val="62E96ED1"/>
    <w:rsid w:val="62EF200D"/>
    <w:rsid w:val="62FC497A"/>
    <w:rsid w:val="630261E5"/>
    <w:rsid w:val="63141845"/>
    <w:rsid w:val="632048BD"/>
    <w:rsid w:val="633C6C86"/>
    <w:rsid w:val="634467FD"/>
    <w:rsid w:val="63493E13"/>
    <w:rsid w:val="6360606E"/>
    <w:rsid w:val="636C365E"/>
    <w:rsid w:val="6382702F"/>
    <w:rsid w:val="639808F7"/>
    <w:rsid w:val="639D5F0D"/>
    <w:rsid w:val="63B514A9"/>
    <w:rsid w:val="63BE035D"/>
    <w:rsid w:val="63C65464"/>
    <w:rsid w:val="63D25BB7"/>
    <w:rsid w:val="63DC4C88"/>
    <w:rsid w:val="63E61662"/>
    <w:rsid w:val="63E673CB"/>
    <w:rsid w:val="63E95599"/>
    <w:rsid w:val="63FA6EBC"/>
    <w:rsid w:val="64155AA4"/>
    <w:rsid w:val="6441217E"/>
    <w:rsid w:val="644A7E43"/>
    <w:rsid w:val="645C34DC"/>
    <w:rsid w:val="646031C3"/>
    <w:rsid w:val="64872E45"/>
    <w:rsid w:val="64BE47C6"/>
    <w:rsid w:val="64CC2606"/>
    <w:rsid w:val="64D836A1"/>
    <w:rsid w:val="64DB6CED"/>
    <w:rsid w:val="650A75D2"/>
    <w:rsid w:val="65402FF4"/>
    <w:rsid w:val="65411D7B"/>
    <w:rsid w:val="655D5954"/>
    <w:rsid w:val="658E3D60"/>
    <w:rsid w:val="65B55790"/>
    <w:rsid w:val="65B8702E"/>
    <w:rsid w:val="65D2447B"/>
    <w:rsid w:val="65D259BC"/>
    <w:rsid w:val="65E05BD0"/>
    <w:rsid w:val="65E762A0"/>
    <w:rsid w:val="65E816C2"/>
    <w:rsid w:val="65EC0A86"/>
    <w:rsid w:val="65EE0CA2"/>
    <w:rsid w:val="661B0340"/>
    <w:rsid w:val="66443533"/>
    <w:rsid w:val="6646288C"/>
    <w:rsid w:val="665054B9"/>
    <w:rsid w:val="66590BBC"/>
    <w:rsid w:val="666C38F9"/>
    <w:rsid w:val="667A01EC"/>
    <w:rsid w:val="668E0290"/>
    <w:rsid w:val="66940880"/>
    <w:rsid w:val="66FE6CC3"/>
    <w:rsid w:val="670047E9"/>
    <w:rsid w:val="67255E0E"/>
    <w:rsid w:val="67346B89"/>
    <w:rsid w:val="674A1F08"/>
    <w:rsid w:val="6776035D"/>
    <w:rsid w:val="67AB6E4B"/>
    <w:rsid w:val="67DA7730"/>
    <w:rsid w:val="67DF4D46"/>
    <w:rsid w:val="67EB0496"/>
    <w:rsid w:val="68016A6B"/>
    <w:rsid w:val="680B4763"/>
    <w:rsid w:val="68112A26"/>
    <w:rsid w:val="68352BB8"/>
    <w:rsid w:val="68385F6A"/>
    <w:rsid w:val="685968A7"/>
    <w:rsid w:val="68710EF5"/>
    <w:rsid w:val="6874548F"/>
    <w:rsid w:val="68852377"/>
    <w:rsid w:val="688F051A"/>
    <w:rsid w:val="68B22DF8"/>
    <w:rsid w:val="68B24209"/>
    <w:rsid w:val="68B7136F"/>
    <w:rsid w:val="68BF5F88"/>
    <w:rsid w:val="68C0675C"/>
    <w:rsid w:val="68D33740"/>
    <w:rsid w:val="68D423D1"/>
    <w:rsid w:val="6922313D"/>
    <w:rsid w:val="695B6AD2"/>
    <w:rsid w:val="695B71EF"/>
    <w:rsid w:val="698425E0"/>
    <w:rsid w:val="69913E1E"/>
    <w:rsid w:val="6992002B"/>
    <w:rsid w:val="69AA611C"/>
    <w:rsid w:val="69AB1384"/>
    <w:rsid w:val="69B2211B"/>
    <w:rsid w:val="69B970E2"/>
    <w:rsid w:val="6A0158F3"/>
    <w:rsid w:val="6A050368"/>
    <w:rsid w:val="6A2F4C46"/>
    <w:rsid w:val="6A3824EC"/>
    <w:rsid w:val="6A4470E3"/>
    <w:rsid w:val="6A6E5F0E"/>
    <w:rsid w:val="6A790EC2"/>
    <w:rsid w:val="6A7B20D2"/>
    <w:rsid w:val="6AA61F40"/>
    <w:rsid w:val="6AB03208"/>
    <w:rsid w:val="6AC31DD7"/>
    <w:rsid w:val="6AD6255B"/>
    <w:rsid w:val="6ADC05E0"/>
    <w:rsid w:val="6AE33F32"/>
    <w:rsid w:val="6AE4682E"/>
    <w:rsid w:val="6AE61F48"/>
    <w:rsid w:val="6AEB57B0"/>
    <w:rsid w:val="6AED1528"/>
    <w:rsid w:val="6AF50E0F"/>
    <w:rsid w:val="6B0A20DA"/>
    <w:rsid w:val="6B1116BB"/>
    <w:rsid w:val="6B1271E1"/>
    <w:rsid w:val="6B36621D"/>
    <w:rsid w:val="6B4650D5"/>
    <w:rsid w:val="6B585049"/>
    <w:rsid w:val="6B59096C"/>
    <w:rsid w:val="6B6C68F1"/>
    <w:rsid w:val="6B87372B"/>
    <w:rsid w:val="6B8B1B3F"/>
    <w:rsid w:val="6B916358"/>
    <w:rsid w:val="6B985938"/>
    <w:rsid w:val="6BAB2E3A"/>
    <w:rsid w:val="6BC54253"/>
    <w:rsid w:val="6BD502FB"/>
    <w:rsid w:val="6BEC7A32"/>
    <w:rsid w:val="6BF32B6E"/>
    <w:rsid w:val="6BF6440D"/>
    <w:rsid w:val="6C027255"/>
    <w:rsid w:val="6C094140"/>
    <w:rsid w:val="6C2B055A"/>
    <w:rsid w:val="6C3A079D"/>
    <w:rsid w:val="6C3D0195"/>
    <w:rsid w:val="6C5F0204"/>
    <w:rsid w:val="6C6972D4"/>
    <w:rsid w:val="6C871509"/>
    <w:rsid w:val="6C8B724B"/>
    <w:rsid w:val="6C9A56E0"/>
    <w:rsid w:val="6CA67BE1"/>
    <w:rsid w:val="6CA76BCD"/>
    <w:rsid w:val="6CA81693"/>
    <w:rsid w:val="6CB93DB8"/>
    <w:rsid w:val="6CC664D5"/>
    <w:rsid w:val="6CCE7137"/>
    <w:rsid w:val="6CD91893"/>
    <w:rsid w:val="6CE626D3"/>
    <w:rsid w:val="6D481F5C"/>
    <w:rsid w:val="6D6261FE"/>
    <w:rsid w:val="6D7777CF"/>
    <w:rsid w:val="6D8D0DA1"/>
    <w:rsid w:val="6D985BFC"/>
    <w:rsid w:val="6DB36A59"/>
    <w:rsid w:val="6DB91B96"/>
    <w:rsid w:val="6DCC0AC0"/>
    <w:rsid w:val="6DD32C57"/>
    <w:rsid w:val="6DE24C48"/>
    <w:rsid w:val="6DF2235C"/>
    <w:rsid w:val="6E070B53"/>
    <w:rsid w:val="6E122004"/>
    <w:rsid w:val="6E2E60E0"/>
    <w:rsid w:val="6E3B4684"/>
    <w:rsid w:val="6E4236B7"/>
    <w:rsid w:val="6E444F8D"/>
    <w:rsid w:val="6E714CD0"/>
    <w:rsid w:val="6E7243F5"/>
    <w:rsid w:val="6E8201DA"/>
    <w:rsid w:val="6E8D7032"/>
    <w:rsid w:val="6EAB3BD4"/>
    <w:rsid w:val="6EAE5351"/>
    <w:rsid w:val="6EB5235D"/>
    <w:rsid w:val="6EBF142E"/>
    <w:rsid w:val="6ED8604B"/>
    <w:rsid w:val="6EDC1FE0"/>
    <w:rsid w:val="6F215C96"/>
    <w:rsid w:val="6F2F65B3"/>
    <w:rsid w:val="6F5222A2"/>
    <w:rsid w:val="6F566693"/>
    <w:rsid w:val="6F6D2C38"/>
    <w:rsid w:val="6F80296B"/>
    <w:rsid w:val="6F936635"/>
    <w:rsid w:val="6F9F7B2E"/>
    <w:rsid w:val="6FB2689C"/>
    <w:rsid w:val="6FD07D18"/>
    <w:rsid w:val="6FE874B1"/>
    <w:rsid w:val="6FFFF562"/>
    <w:rsid w:val="702306D9"/>
    <w:rsid w:val="70251764"/>
    <w:rsid w:val="703B5708"/>
    <w:rsid w:val="70502E9C"/>
    <w:rsid w:val="705E058E"/>
    <w:rsid w:val="706135EF"/>
    <w:rsid w:val="70666005"/>
    <w:rsid w:val="708278F0"/>
    <w:rsid w:val="709F4370"/>
    <w:rsid w:val="70C37138"/>
    <w:rsid w:val="70CE5958"/>
    <w:rsid w:val="70E37655"/>
    <w:rsid w:val="71055C6C"/>
    <w:rsid w:val="71240C74"/>
    <w:rsid w:val="7129443F"/>
    <w:rsid w:val="71357785"/>
    <w:rsid w:val="713B7B47"/>
    <w:rsid w:val="71551BD5"/>
    <w:rsid w:val="715A543E"/>
    <w:rsid w:val="71A55281"/>
    <w:rsid w:val="71B529D6"/>
    <w:rsid w:val="71BC1C54"/>
    <w:rsid w:val="71D148F7"/>
    <w:rsid w:val="71E2790D"/>
    <w:rsid w:val="71E35433"/>
    <w:rsid w:val="71EE5E00"/>
    <w:rsid w:val="721750DD"/>
    <w:rsid w:val="722A3062"/>
    <w:rsid w:val="7235208F"/>
    <w:rsid w:val="7278201F"/>
    <w:rsid w:val="72C40DC1"/>
    <w:rsid w:val="72D11D1B"/>
    <w:rsid w:val="72D82ABE"/>
    <w:rsid w:val="72DA4A88"/>
    <w:rsid w:val="72DB0B26"/>
    <w:rsid w:val="72E2393D"/>
    <w:rsid w:val="72E66F89"/>
    <w:rsid w:val="72F20CDA"/>
    <w:rsid w:val="73041B05"/>
    <w:rsid w:val="73186D0D"/>
    <w:rsid w:val="7319364D"/>
    <w:rsid w:val="732376F6"/>
    <w:rsid w:val="73463ECB"/>
    <w:rsid w:val="734819F2"/>
    <w:rsid w:val="734E316F"/>
    <w:rsid w:val="73685BF0"/>
    <w:rsid w:val="737C78ED"/>
    <w:rsid w:val="737E18B7"/>
    <w:rsid w:val="73944C37"/>
    <w:rsid w:val="73BA21C4"/>
    <w:rsid w:val="73BB0416"/>
    <w:rsid w:val="73BF77DA"/>
    <w:rsid w:val="73D03795"/>
    <w:rsid w:val="73D414D7"/>
    <w:rsid w:val="73DB0276"/>
    <w:rsid w:val="73DE2356"/>
    <w:rsid w:val="73F85D10"/>
    <w:rsid w:val="742E79A6"/>
    <w:rsid w:val="74353480"/>
    <w:rsid w:val="743B1556"/>
    <w:rsid w:val="745E5245"/>
    <w:rsid w:val="7465798E"/>
    <w:rsid w:val="746A3BEA"/>
    <w:rsid w:val="746C2A67"/>
    <w:rsid w:val="74716D26"/>
    <w:rsid w:val="74A215D5"/>
    <w:rsid w:val="74A94712"/>
    <w:rsid w:val="74A964C0"/>
    <w:rsid w:val="74AF4659"/>
    <w:rsid w:val="74C41774"/>
    <w:rsid w:val="74CA4940"/>
    <w:rsid w:val="74CE5F27"/>
    <w:rsid w:val="75051844"/>
    <w:rsid w:val="75086ADE"/>
    <w:rsid w:val="75267B11"/>
    <w:rsid w:val="75410DEE"/>
    <w:rsid w:val="75497CA3"/>
    <w:rsid w:val="7554716E"/>
    <w:rsid w:val="757E794D"/>
    <w:rsid w:val="75D430B3"/>
    <w:rsid w:val="75E07AE8"/>
    <w:rsid w:val="75E45E95"/>
    <w:rsid w:val="75ED062E"/>
    <w:rsid w:val="75F1074C"/>
    <w:rsid w:val="76066F17"/>
    <w:rsid w:val="761B33ED"/>
    <w:rsid w:val="76342701"/>
    <w:rsid w:val="76405CAA"/>
    <w:rsid w:val="764F3097"/>
    <w:rsid w:val="766840E8"/>
    <w:rsid w:val="76854221"/>
    <w:rsid w:val="768D0F4C"/>
    <w:rsid w:val="76B80C3C"/>
    <w:rsid w:val="76BF021D"/>
    <w:rsid w:val="76C361D8"/>
    <w:rsid w:val="76CA0970"/>
    <w:rsid w:val="76DD5E0B"/>
    <w:rsid w:val="77145881"/>
    <w:rsid w:val="77207947"/>
    <w:rsid w:val="77275DC2"/>
    <w:rsid w:val="773109EF"/>
    <w:rsid w:val="77356731"/>
    <w:rsid w:val="773A3D47"/>
    <w:rsid w:val="77453DA3"/>
    <w:rsid w:val="7755450E"/>
    <w:rsid w:val="775A6197"/>
    <w:rsid w:val="775C3CBE"/>
    <w:rsid w:val="777C0999"/>
    <w:rsid w:val="777E0329"/>
    <w:rsid w:val="779524DF"/>
    <w:rsid w:val="77A64F39"/>
    <w:rsid w:val="77A80CB1"/>
    <w:rsid w:val="77C4221A"/>
    <w:rsid w:val="77C90C27"/>
    <w:rsid w:val="77C96E79"/>
    <w:rsid w:val="77DB2A34"/>
    <w:rsid w:val="77DC568A"/>
    <w:rsid w:val="77F049A0"/>
    <w:rsid w:val="77F1032F"/>
    <w:rsid w:val="77F739E6"/>
    <w:rsid w:val="77F75794"/>
    <w:rsid w:val="77FA641A"/>
    <w:rsid w:val="780D320A"/>
    <w:rsid w:val="78283BA0"/>
    <w:rsid w:val="78434E4D"/>
    <w:rsid w:val="78654DF4"/>
    <w:rsid w:val="788C062F"/>
    <w:rsid w:val="78C37D6C"/>
    <w:rsid w:val="78CA4C57"/>
    <w:rsid w:val="78DB6E64"/>
    <w:rsid w:val="78F23F61"/>
    <w:rsid w:val="78FE1FE6"/>
    <w:rsid w:val="790463BB"/>
    <w:rsid w:val="79102FB2"/>
    <w:rsid w:val="79254583"/>
    <w:rsid w:val="79300D74"/>
    <w:rsid w:val="793D18CD"/>
    <w:rsid w:val="793D367B"/>
    <w:rsid w:val="79400153"/>
    <w:rsid w:val="79402417"/>
    <w:rsid w:val="79556C16"/>
    <w:rsid w:val="796055BB"/>
    <w:rsid w:val="799A702A"/>
    <w:rsid w:val="79A25BD4"/>
    <w:rsid w:val="79B3393D"/>
    <w:rsid w:val="79BC6C95"/>
    <w:rsid w:val="79D044EF"/>
    <w:rsid w:val="79E16F06"/>
    <w:rsid w:val="79E57412"/>
    <w:rsid w:val="7A024A94"/>
    <w:rsid w:val="7A294399"/>
    <w:rsid w:val="7A2A27AF"/>
    <w:rsid w:val="7A2B4DC0"/>
    <w:rsid w:val="7A2E31C9"/>
    <w:rsid w:val="7A3525A4"/>
    <w:rsid w:val="7A3C3E75"/>
    <w:rsid w:val="7A5549F4"/>
    <w:rsid w:val="7A607C01"/>
    <w:rsid w:val="7A8F49EF"/>
    <w:rsid w:val="7A9E639B"/>
    <w:rsid w:val="7AAB2866"/>
    <w:rsid w:val="7AAF7ABF"/>
    <w:rsid w:val="7AC84371"/>
    <w:rsid w:val="7ACC55D9"/>
    <w:rsid w:val="7AD16771"/>
    <w:rsid w:val="7AD65B35"/>
    <w:rsid w:val="7ADD7655"/>
    <w:rsid w:val="7AEC35AA"/>
    <w:rsid w:val="7AFC20DE"/>
    <w:rsid w:val="7B165BB8"/>
    <w:rsid w:val="7B276391"/>
    <w:rsid w:val="7B30793B"/>
    <w:rsid w:val="7B450F0D"/>
    <w:rsid w:val="7B486307"/>
    <w:rsid w:val="7B4909FD"/>
    <w:rsid w:val="7B53443D"/>
    <w:rsid w:val="7B5D6256"/>
    <w:rsid w:val="7B6703C3"/>
    <w:rsid w:val="7B7F8C69"/>
    <w:rsid w:val="7B845591"/>
    <w:rsid w:val="7B9C6D7F"/>
    <w:rsid w:val="7BCE4A5E"/>
    <w:rsid w:val="7BF469D2"/>
    <w:rsid w:val="7BF72207"/>
    <w:rsid w:val="7BF72A8C"/>
    <w:rsid w:val="7BF859D9"/>
    <w:rsid w:val="7BFA4172"/>
    <w:rsid w:val="7BFB2EA1"/>
    <w:rsid w:val="7C134B67"/>
    <w:rsid w:val="7C1508DF"/>
    <w:rsid w:val="7C170DFB"/>
    <w:rsid w:val="7C1A41AC"/>
    <w:rsid w:val="7C296138"/>
    <w:rsid w:val="7C2F7BF3"/>
    <w:rsid w:val="7C5533D1"/>
    <w:rsid w:val="7C790E6E"/>
    <w:rsid w:val="7C7E0732"/>
    <w:rsid w:val="7C8F465F"/>
    <w:rsid w:val="7CB303F6"/>
    <w:rsid w:val="7CEF2EDE"/>
    <w:rsid w:val="7CF20C20"/>
    <w:rsid w:val="7CF66946"/>
    <w:rsid w:val="7CFA5958"/>
    <w:rsid w:val="7CFC55FB"/>
    <w:rsid w:val="7D0C3A90"/>
    <w:rsid w:val="7D3E0ACF"/>
    <w:rsid w:val="7D4D2456"/>
    <w:rsid w:val="7D511DEB"/>
    <w:rsid w:val="7D553689"/>
    <w:rsid w:val="7D5D253D"/>
    <w:rsid w:val="7D5F62B6"/>
    <w:rsid w:val="7D6A07B6"/>
    <w:rsid w:val="7D7341E9"/>
    <w:rsid w:val="7D893333"/>
    <w:rsid w:val="7DA10339"/>
    <w:rsid w:val="7DA45501"/>
    <w:rsid w:val="7DA97531"/>
    <w:rsid w:val="7DFF4CE5"/>
    <w:rsid w:val="7E085548"/>
    <w:rsid w:val="7E297C37"/>
    <w:rsid w:val="7E352137"/>
    <w:rsid w:val="7E357016"/>
    <w:rsid w:val="7E5C45A3"/>
    <w:rsid w:val="7E5D031B"/>
    <w:rsid w:val="7E644418"/>
    <w:rsid w:val="7E7538B7"/>
    <w:rsid w:val="7E7B39A8"/>
    <w:rsid w:val="7E7B6186"/>
    <w:rsid w:val="7E822124"/>
    <w:rsid w:val="7EA1212E"/>
    <w:rsid w:val="7EA138A3"/>
    <w:rsid w:val="7EBBA8C8"/>
    <w:rsid w:val="7EC30AC6"/>
    <w:rsid w:val="7EFC7B34"/>
    <w:rsid w:val="7F1FA124"/>
    <w:rsid w:val="7F272E03"/>
    <w:rsid w:val="7F4F4108"/>
    <w:rsid w:val="7F4F42C6"/>
    <w:rsid w:val="7F651B7D"/>
    <w:rsid w:val="7F673200"/>
    <w:rsid w:val="7F7678E7"/>
    <w:rsid w:val="7F875650"/>
    <w:rsid w:val="7F895E5F"/>
    <w:rsid w:val="7FAC6129"/>
    <w:rsid w:val="7FB431E1"/>
    <w:rsid w:val="7FC51D4D"/>
    <w:rsid w:val="7FC70142"/>
    <w:rsid w:val="7FC79A5B"/>
    <w:rsid w:val="7FD76ED6"/>
    <w:rsid w:val="7FEB7D7F"/>
    <w:rsid w:val="7FEE3406"/>
    <w:rsid w:val="7FF1B8F6"/>
    <w:rsid w:val="8BE347DB"/>
    <w:rsid w:val="8FDE28B5"/>
    <w:rsid w:val="AF666027"/>
    <w:rsid w:val="AFE7E556"/>
    <w:rsid w:val="B67E2C49"/>
    <w:rsid w:val="B7EF998C"/>
    <w:rsid w:val="BDEC68DD"/>
    <w:rsid w:val="BEF79312"/>
    <w:rsid w:val="BFED106E"/>
    <w:rsid w:val="BFFD4806"/>
    <w:rsid w:val="CBAC6AC0"/>
    <w:rsid w:val="CD79AB47"/>
    <w:rsid w:val="D3B578E0"/>
    <w:rsid w:val="DBF70DE6"/>
    <w:rsid w:val="DD7DA527"/>
    <w:rsid w:val="DD7E6806"/>
    <w:rsid w:val="DF37BCA4"/>
    <w:rsid w:val="DFF71ED3"/>
    <w:rsid w:val="E3BC53E5"/>
    <w:rsid w:val="E5F3D173"/>
    <w:rsid w:val="F672658C"/>
    <w:rsid w:val="F6F786BD"/>
    <w:rsid w:val="F782F9DA"/>
    <w:rsid w:val="F7D9758E"/>
    <w:rsid w:val="F9B99E1E"/>
    <w:rsid w:val="F9F6C35E"/>
    <w:rsid w:val="FA7F4666"/>
    <w:rsid w:val="FAD324B4"/>
    <w:rsid w:val="FBC92C89"/>
    <w:rsid w:val="FBD6A291"/>
    <w:rsid w:val="FBDE89F3"/>
    <w:rsid w:val="FBDEFF77"/>
    <w:rsid w:val="FDFC64EC"/>
    <w:rsid w:val="FEFFD056"/>
    <w:rsid w:val="FF1B544D"/>
    <w:rsid w:val="FF769D11"/>
    <w:rsid w:val="FFB708CF"/>
    <w:rsid w:val="FFB76453"/>
    <w:rsid w:val="FFB7AE2B"/>
    <w:rsid w:val="FFBF554B"/>
    <w:rsid w:val="FFE70394"/>
    <w:rsid w:val="FFF368D3"/>
    <w:rsid w:val="FF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_GB2312" w:cs="Times New Roman"/>
      <w:sz w:val="32"/>
      <w:szCs w:val="3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封面"/>
    </customSectPr>
    <customSectPr/>
    <customSectPr>
      <sectNamePr val="附件1-1佐证材料"/>
    </customSectPr>
    <customSectPr/>
    <customSectPr>
      <sectNamePr val="附件1-2责任说明"/>
    </customSectPr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15</Pages>
  <Words>5328</Words>
  <Characters>5467</Characters>
  <Lines>0</Lines>
  <Paragraphs>0</Paragraphs>
  <TotalTime>11</TotalTime>
  <ScaleCrop>false</ScaleCrop>
  <LinksUpToDate>false</LinksUpToDate>
  <CharactersWithSpaces>6144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2021-08-06T16:58:00Z</dcterms:created>
  <dc:creator>Henry</dc:creator>
  <cp:lastModifiedBy>cff</cp:lastModifiedBy>
  <cp:lastPrinted>2021-09-25T17:25:00Z</cp:lastPrinted>
  <dcterms:modified xsi:type="dcterms:W3CDTF">2023-07-28T03:03:41Z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035F6A8D2F2B35B1E601A56427EF787F</vt:lpwstr>
  </property>
</Properties>
</file>